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96F" w:rsidRPr="00677652" w:rsidRDefault="00A8496F" w:rsidP="00A8496F">
      <w:pPr>
        <w:jc w:val="center"/>
        <w:rPr>
          <w:rFonts w:ascii="Times New Roman" w:hAnsi="Times New Roman"/>
          <w:b/>
        </w:rPr>
      </w:pPr>
      <w:r w:rsidRPr="00677652">
        <w:rPr>
          <w:rFonts w:ascii="Times New Roman" w:hAnsi="Times New Roman"/>
          <w:b/>
        </w:rPr>
        <w:t>Appel à communication</w:t>
      </w:r>
    </w:p>
    <w:p w:rsidR="00A8496F" w:rsidRPr="00677652" w:rsidRDefault="00A8496F" w:rsidP="00A8496F">
      <w:pPr>
        <w:jc w:val="center"/>
        <w:rPr>
          <w:rFonts w:ascii="Times New Roman" w:hAnsi="Times New Roman"/>
          <w:b/>
        </w:rPr>
      </w:pPr>
      <w:r w:rsidRPr="00677652">
        <w:rPr>
          <w:rFonts w:ascii="Times New Roman" w:hAnsi="Times New Roman"/>
          <w:b/>
        </w:rPr>
        <w:t>5</w:t>
      </w:r>
      <w:r w:rsidRPr="00677652">
        <w:rPr>
          <w:rFonts w:ascii="Times New Roman" w:hAnsi="Times New Roman"/>
          <w:b/>
          <w:vertAlign w:val="superscript"/>
        </w:rPr>
        <w:t>e</w:t>
      </w:r>
      <w:r w:rsidRPr="00677652">
        <w:rPr>
          <w:rFonts w:ascii="Times New Roman" w:hAnsi="Times New Roman"/>
          <w:b/>
        </w:rPr>
        <w:t xml:space="preserve"> </w:t>
      </w:r>
      <w:r w:rsidR="00053369">
        <w:rPr>
          <w:rFonts w:ascii="Times New Roman" w:hAnsi="Times New Roman"/>
          <w:b/>
        </w:rPr>
        <w:t>rencontres</w:t>
      </w:r>
      <w:r w:rsidRPr="00677652">
        <w:rPr>
          <w:rFonts w:ascii="Times New Roman" w:hAnsi="Times New Roman"/>
          <w:b/>
        </w:rPr>
        <w:t xml:space="preserve"> du Réseau d’enseignement et de recherche</w:t>
      </w:r>
    </w:p>
    <w:p w:rsidR="00A8496F" w:rsidRPr="00677652" w:rsidRDefault="00A8496F" w:rsidP="00A8496F">
      <w:pPr>
        <w:jc w:val="center"/>
        <w:rPr>
          <w:rFonts w:ascii="Times New Roman" w:hAnsi="Times New Roman"/>
          <w:b/>
        </w:rPr>
      </w:pPr>
      <w:r w:rsidRPr="00677652">
        <w:rPr>
          <w:rFonts w:ascii="Times New Roman" w:hAnsi="Times New Roman"/>
          <w:b/>
        </w:rPr>
        <w:t>Espace rural &amp; projet spatial</w:t>
      </w:r>
    </w:p>
    <w:p w:rsidR="00A8496F" w:rsidRPr="00677652" w:rsidRDefault="00A8496F" w:rsidP="00A8496F">
      <w:pPr>
        <w:jc w:val="center"/>
        <w:rPr>
          <w:rFonts w:ascii="Times New Roman" w:hAnsi="Times New Roman"/>
          <w:b/>
        </w:rPr>
      </w:pPr>
    </w:p>
    <w:p w:rsidR="00A8496F" w:rsidRPr="00677652" w:rsidRDefault="00A8496F" w:rsidP="00A8496F">
      <w:pPr>
        <w:jc w:val="center"/>
        <w:rPr>
          <w:rFonts w:ascii="Times New Roman" w:hAnsi="Times New Roman"/>
          <w:b/>
        </w:rPr>
      </w:pPr>
    </w:p>
    <w:p w:rsidR="00A8496F" w:rsidRPr="00677652" w:rsidRDefault="00A8496F" w:rsidP="00A8496F">
      <w:pPr>
        <w:jc w:val="center"/>
        <w:rPr>
          <w:rFonts w:ascii="Times New Roman" w:hAnsi="Times New Roman"/>
          <w:b/>
          <w:sz w:val="28"/>
        </w:rPr>
      </w:pPr>
      <w:r w:rsidRPr="00677652">
        <w:rPr>
          <w:rFonts w:ascii="Times New Roman" w:hAnsi="Times New Roman"/>
          <w:b/>
          <w:sz w:val="28"/>
        </w:rPr>
        <w:t>Explorer le territoire par le projet</w:t>
      </w:r>
    </w:p>
    <w:p w:rsidR="00A8496F" w:rsidRPr="00677652" w:rsidRDefault="00A8496F" w:rsidP="00A8496F">
      <w:pPr>
        <w:jc w:val="center"/>
        <w:rPr>
          <w:rFonts w:ascii="Times New Roman" w:hAnsi="Times New Roman"/>
          <w:sz w:val="28"/>
        </w:rPr>
      </w:pPr>
      <w:r w:rsidRPr="00677652">
        <w:rPr>
          <w:rFonts w:ascii="Times New Roman" w:hAnsi="Times New Roman"/>
          <w:sz w:val="28"/>
        </w:rPr>
        <w:t xml:space="preserve">L’ingénierie territoriale à l’épreuve des pratiques de conception </w:t>
      </w:r>
    </w:p>
    <w:p w:rsidR="00A8496F" w:rsidRPr="00677652" w:rsidRDefault="00A8496F" w:rsidP="00A8496F">
      <w:pPr>
        <w:jc w:val="both"/>
        <w:rPr>
          <w:rFonts w:ascii="Times New Roman" w:hAnsi="Times New Roman"/>
        </w:rPr>
      </w:pPr>
    </w:p>
    <w:p w:rsidR="00A8496F" w:rsidRPr="00677652" w:rsidRDefault="00A8496F" w:rsidP="00A8496F">
      <w:pPr>
        <w:rPr>
          <w:rFonts w:ascii="Times New Roman" w:hAnsi="Times New Roman"/>
        </w:rPr>
      </w:pPr>
    </w:p>
    <w:p w:rsidR="00A8496F" w:rsidRPr="00677652" w:rsidRDefault="00A8496F" w:rsidP="008566D0">
      <w:pPr>
        <w:jc w:val="center"/>
        <w:rPr>
          <w:rFonts w:ascii="Times New Roman" w:hAnsi="Times New Roman"/>
        </w:rPr>
      </w:pPr>
      <w:r w:rsidRPr="00677652">
        <w:rPr>
          <w:rFonts w:ascii="Times New Roman" w:hAnsi="Times New Roman"/>
        </w:rPr>
        <w:t>Clermont-Ferrand, 13 au 15 novembre 2013</w:t>
      </w:r>
    </w:p>
    <w:p w:rsidR="00677652" w:rsidRPr="00677652" w:rsidRDefault="00677652" w:rsidP="00A8496F">
      <w:pPr>
        <w:jc w:val="both"/>
        <w:rPr>
          <w:rFonts w:ascii="Times New Roman" w:hAnsi="Times New Roman"/>
          <w:b/>
        </w:rPr>
      </w:pPr>
    </w:p>
    <w:p w:rsidR="008566D0" w:rsidRPr="00677652" w:rsidRDefault="008566D0" w:rsidP="00A8496F">
      <w:pPr>
        <w:jc w:val="both"/>
        <w:rPr>
          <w:rFonts w:ascii="Times New Roman" w:hAnsi="Times New Roman"/>
          <w:b/>
        </w:rPr>
      </w:pPr>
    </w:p>
    <w:p w:rsidR="00677652" w:rsidRPr="00296AE2" w:rsidRDefault="00677652" w:rsidP="00677652">
      <w:pPr>
        <w:rPr>
          <w:rFonts w:ascii="Times New Roman" w:hAnsi="Times New Roman"/>
          <w:b/>
        </w:rPr>
      </w:pPr>
      <w:r w:rsidRPr="00296AE2">
        <w:rPr>
          <w:rFonts w:ascii="Times New Roman" w:hAnsi="Times New Roman"/>
          <w:b/>
        </w:rPr>
        <w:t>Responsabilité scientifique</w:t>
      </w:r>
    </w:p>
    <w:p w:rsidR="00677652" w:rsidRPr="00677652" w:rsidRDefault="00677652" w:rsidP="00677652">
      <w:pPr>
        <w:rPr>
          <w:rFonts w:ascii="Times New Roman" w:hAnsi="Times New Roman"/>
        </w:rPr>
      </w:pPr>
    </w:p>
    <w:p w:rsidR="00677652" w:rsidRPr="00677652" w:rsidRDefault="00677652" w:rsidP="00677652">
      <w:pPr>
        <w:rPr>
          <w:rFonts w:ascii="Times New Roman" w:hAnsi="Times New Roman"/>
        </w:rPr>
      </w:pPr>
      <w:r w:rsidRPr="00677652">
        <w:rPr>
          <w:rFonts w:ascii="Times New Roman" w:hAnsi="Times New Roman"/>
        </w:rPr>
        <w:t xml:space="preserve">Sylvie Lardon, INRA &amp; </w:t>
      </w:r>
      <w:proofErr w:type="spellStart"/>
      <w:r w:rsidRPr="00677652">
        <w:rPr>
          <w:rFonts w:ascii="Times New Roman" w:hAnsi="Times New Roman"/>
        </w:rPr>
        <w:t>AgroParisTech</w:t>
      </w:r>
      <w:proofErr w:type="spellEnd"/>
      <w:r w:rsidRPr="00677652">
        <w:rPr>
          <w:rFonts w:ascii="Times New Roman" w:hAnsi="Times New Roman"/>
        </w:rPr>
        <w:t xml:space="preserve">, UMR </w:t>
      </w:r>
      <w:proofErr w:type="spellStart"/>
      <w:r w:rsidRPr="00677652">
        <w:rPr>
          <w:rFonts w:ascii="Times New Roman" w:hAnsi="Times New Roman"/>
        </w:rPr>
        <w:t>Métafort</w:t>
      </w:r>
      <w:proofErr w:type="spellEnd"/>
    </w:p>
    <w:p w:rsidR="00677652" w:rsidRPr="00677652" w:rsidRDefault="00677652" w:rsidP="00677652">
      <w:pPr>
        <w:rPr>
          <w:rFonts w:ascii="Times New Roman" w:hAnsi="Times New Roman"/>
        </w:rPr>
      </w:pPr>
      <w:r w:rsidRPr="00677652">
        <w:rPr>
          <w:rFonts w:ascii="Times New Roman" w:hAnsi="Times New Roman"/>
        </w:rPr>
        <w:t xml:space="preserve">Alexis Pernet, </w:t>
      </w:r>
      <w:r w:rsidR="00A5422F">
        <w:rPr>
          <w:rFonts w:ascii="Times New Roman" w:hAnsi="Times New Roman"/>
        </w:rPr>
        <w:t>ENSACF</w:t>
      </w:r>
      <w:r w:rsidRPr="00677652">
        <w:rPr>
          <w:rFonts w:ascii="Times New Roman" w:hAnsi="Times New Roman"/>
        </w:rPr>
        <w:t xml:space="preserve">, chercheur au </w:t>
      </w:r>
      <w:proofErr w:type="spellStart"/>
      <w:r w:rsidRPr="00677652">
        <w:rPr>
          <w:rFonts w:ascii="Times New Roman" w:hAnsi="Times New Roman"/>
        </w:rPr>
        <w:t>Larep</w:t>
      </w:r>
      <w:proofErr w:type="spellEnd"/>
      <w:r w:rsidRPr="00677652">
        <w:rPr>
          <w:rFonts w:ascii="Times New Roman" w:hAnsi="Times New Roman"/>
        </w:rPr>
        <w:t xml:space="preserve"> (ENSP Versailles)</w:t>
      </w:r>
    </w:p>
    <w:p w:rsidR="00677652" w:rsidRPr="00677652" w:rsidRDefault="00677652" w:rsidP="00677652">
      <w:pPr>
        <w:jc w:val="both"/>
        <w:rPr>
          <w:rFonts w:ascii="Times New Roman" w:hAnsi="Times New Roman"/>
        </w:rPr>
      </w:pPr>
    </w:p>
    <w:p w:rsidR="00677652" w:rsidRPr="00677652" w:rsidRDefault="00677652" w:rsidP="00677652">
      <w:pPr>
        <w:jc w:val="both"/>
        <w:rPr>
          <w:rFonts w:ascii="Times New Roman" w:hAnsi="Times New Roman"/>
        </w:rPr>
      </w:pPr>
      <w:r w:rsidRPr="00677652">
        <w:rPr>
          <w:rFonts w:ascii="Times New Roman" w:hAnsi="Times New Roman"/>
        </w:rPr>
        <w:t>École nationale supérieure d’architecture de Clermont-Ferrand</w:t>
      </w:r>
    </w:p>
    <w:p w:rsidR="00677652" w:rsidRPr="00677652" w:rsidRDefault="00677652" w:rsidP="00677652">
      <w:pPr>
        <w:jc w:val="both"/>
        <w:rPr>
          <w:rFonts w:ascii="Times New Roman" w:hAnsi="Times New Roman"/>
        </w:rPr>
      </w:pPr>
      <w:proofErr w:type="spellStart"/>
      <w:r w:rsidRPr="00677652">
        <w:rPr>
          <w:rFonts w:ascii="Times New Roman" w:hAnsi="Times New Roman"/>
        </w:rPr>
        <w:t>AgroParisTech</w:t>
      </w:r>
      <w:proofErr w:type="spellEnd"/>
      <w:r w:rsidRPr="00677652">
        <w:rPr>
          <w:rFonts w:ascii="Times New Roman" w:hAnsi="Times New Roman"/>
        </w:rPr>
        <w:t xml:space="preserve"> – Centre de Clermont-Ferrand</w:t>
      </w:r>
    </w:p>
    <w:p w:rsidR="00677652" w:rsidRPr="00677652" w:rsidRDefault="00677652" w:rsidP="00677652">
      <w:pPr>
        <w:jc w:val="both"/>
        <w:rPr>
          <w:rFonts w:ascii="Times New Roman" w:hAnsi="Times New Roman"/>
        </w:rPr>
      </w:pPr>
      <w:r w:rsidRPr="00677652">
        <w:rPr>
          <w:rFonts w:ascii="Times New Roman" w:hAnsi="Times New Roman"/>
        </w:rPr>
        <w:t xml:space="preserve">UMR </w:t>
      </w:r>
      <w:proofErr w:type="spellStart"/>
      <w:r w:rsidRPr="00677652">
        <w:rPr>
          <w:rFonts w:ascii="Times New Roman" w:hAnsi="Times New Roman"/>
        </w:rPr>
        <w:t>Métafort</w:t>
      </w:r>
      <w:proofErr w:type="spellEnd"/>
    </w:p>
    <w:p w:rsidR="008566D0" w:rsidRPr="00677652" w:rsidRDefault="008566D0" w:rsidP="00A8496F">
      <w:pPr>
        <w:jc w:val="both"/>
        <w:rPr>
          <w:rFonts w:ascii="Times New Roman" w:hAnsi="Times New Roman"/>
          <w:b/>
        </w:rPr>
      </w:pPr>
    </w:p>
    <w:p w:rsidR="00A8496F" w:rsidRPr="00677652" w:rsidRDefault="00A5422F" w:rsidP="00A8496F">
      <w:pPr>
        <w:jc w:val="both"/>
        <w:rPr>
          <w:rFonts w:ascii="Times New Roman" w:hAnsi="Times New Roman"/>
          <w:b/>
        </w:rPr>
      </w:pPr>
      <w:r>
        <w:rPr>
          <w:rFonts w:ascii="Times New Roman" w:hAnsi="Times New Roman"/>
          <w:b/>
        </w:rPr>
        <w:t>Contexte et objectifs des rencontres</w:t>
      </w:r>
    </w:p>
    <w:p w:rsidR="00A8496F" w:rsidRPr="00677652" w:rsidRDefault="00A8496F" w:rsidP="00A8496F">
      <w:pPr>
        <w:jc w:val="both"/>
        <w:rPr>
          <w:rFonts w:ascii="Times New Roman" w:hAnsi="Times New Roman"/>
        </w:rPr>
      </w:pPr>
    </w:p>
    <w:p w:rsidR="00A8496F" w:rsidRPr="00677652" w:rsidRDefault="00A8496F" w:rsidP="00A8496F">
      <w:pPr>
        <w:jc w:val="both"/>
        <w:rPr>
          <w:rFonts w:ascii="Times New Roman" w:hAnsi="Times New Roman"/>
        </w:rPr>
      </w:pPr>
      <w:r w:rsidRPr="00677652">
        <w:rPr>
          <w:rFonts w:ascii="Times New Roman" w:hAnsi="Times New Roman"/>
        </w:rPr>
        <w:t>Fondé en 2009 de la rencontre de plusieurs praticiens et enseignants dans le domaine de la conception architecturale, du paysage et de l'aménagement, le réseau d’enseignement et de recherche Espace rural &amp; projet spatial (ERPS) organise annuellement un</w:t>
      </w:r>
      <w:r w:rsidR="00C80D6D">
        <w:rPr>
          <w:rFonts w:ascii="Times New Roman" w:hAnsi="Times New Roman"/>
        </w:rPr>
        <w:t>e rencontre</w:t>
      </w:r>
      <w:r w:rsidRPr="00677652">
        <w:rPr>
          <w:rFonts w:ascii="Times New Roman" w:hAnsi="Times New Roman"/>
        </w:rPr>
        <w:t xml:space="preserve"> dont les objectifs sont de confronter pratiques pédagogiques, démarches professionnelles et travaux de recherche. Après trois </w:t>
      </w:r>
      <w:r w:rsidR="00A5422F" w:rsidRPr="00677652">
        <w:rPr>
          <w:rFonts w:ascii="Times New Roman" w:hAnsi="Times New Roman"/>
        </w:rPr>
        <w:t>premièr</w:t>
      </w:r>
      <w:r w:rsidR="00A5422F">
        <w:rPr>
          <w:rFonts w:ascii="Times New Roman" w:hAnsi="Times New Roman"/>
        </w:rPr>
        <w:t>e</w:t>
      </w:r>
      <w:r w:rsidR="00A5422F" w:rsidRPr="00677652">
        <w:rPr>
          <w:rFonts w:ascii="Times New Roman" w:hAnsi="Times New Roman"/>
        </w:rPr>
        <w:t>s</w:t>
      </w:r>
      <w:r w:rsidRPr="00677652">
        <w:rPr>
          <w:rFonts w:ascii="Times New Roman" w:hAnsi="Times New Roman"/>
        </w:rPr>
        <w:t xml:space="preserve"> </w:t>
      </w:r>
      <w:r w:rsidR="00C80D6D">
        <w:rPr>
          <w:rFonts w:ascii="Times New Roman" w:hAnsi="Times New Roman"/>
        </w:rPr>
        <w:t>étapes</w:t>
      </w:r>
      <w:r w:rsidRPr="00677652">
        <w:rPr>
          <w:rFonts w:ascii="Times New Roman" w:hAnsi="Times New Roman"/>
        </w:rPr>
        <w:t xml:space="preserve"> ayant permis de fonder les principes de fonctionnement du réseau et d’établir un état des lieux des problématiques communes à ses membres</w:t>
      </w:r>
      <w:r w:rsidRPr="00677652">
        <w:rPr>
          <w:rStyle w:val="Marquenotebasdepage"/>
          <w:rFonts w:ascii="Times New Roman" w:hAnsi="Times New Roman"/>
        </w:rPr>
        <w:footnoteReference w:id="-1"/>
      </w:r>
      <w:r w:rsidRPr="00677652">
        <w:rPr>
          <w:rFonts w:ascii="Times New Roman" w:hAnsi="Times New Roman"/>
        </w:rPr>
        <w:t xml:space="preserve">, une nouvelle série de </w:t>
      </w:r>
      <w:r w:rsidR="00053369">
        <w:rPr>
          <w:rFonts w:ascii="Times New Roman" w:hAnsi="Times New Roman"/>
        </w:rPr>
        <w:t>rencontres</w:t>
      </w:r>
      <w:r w:rsidRPr="00677652">
        <w:rPr>
          <w:rFonts w:ascii="Times New Roman" w:hAnsi="Times New Roman"/>
        </w:rPr>
        <w:t xml:space="preserve"> est destinée à approfondir les hypothèses de travail suscitées lors de ces premières rencontres et de s’ouvrir à de nouvelles collaborations. Le quatrième rendez-vous du réseau, organisé en novembre 2012 à Nancy autour de la thématique « Urbanités et Biodiversité », a proposé un parcours à l’interface de la relation ville/nature. Ces nouvelles rencontres manifestent clairement l’élargissement disciplinaire et professionnel du réseau, puisqu’elles se construisent désormais à partir d’une collaboration entre écoles nationales supérieure d’architecture et établissements d’enseignement supérieur en agronomie, en aménagement et en paysage, de façon à permettre de susciter de nouvelles modalités de recherche et d’enseignement entre ces établissements, à engager les croisements appelés dans le champ des politiques publiques et de la commande des collectivités territoriales. </w:t>
      </w:r>
    </w:p>
    <w:p w:rsidR="00A8496F" w:rsidRPr="00677652" w:rsidRDefault="00A8496F" w:rsidP="00A8496F">
      <w:pPr>
        <w:jc w:val="both"/>
        <w:rPr>
          <w:rFonts w:ascii="Times New Roman" w:hAnsi="Times New Roman"/>
        </w:rPr>
      </w:pPr>
    </w:p>
    <w:p w:rsidR="00A8496F" w:rsidRPr="00677652" w:rsidRDefault="00A8496F" w:rsidP="00A8496F">
      <w:pPr>
        <w:jc w:val="both"/>
        <w:rPr>
          <w:rFonts w:ascii="Times New Roman" w:hAnsi="Times New Roman"/>
        </w:rPr>
      </w:pPr>
      <w:r w:rsidRPr="00677652">
        <w:rPr>
          <w:rFonts w:ascii="Times New Roman" w:hAnsi="Times New Roman"/>
        </w:rPr>
        <w:t xml:space="preserve">Fruit d’un partenariat entre l’École nationale supérieure d’architecture de Clermont-Ferrand, le centre </w:t>
      </w:r>
      <w:proofErr w:type="spellStart"/>
      <w:r w:rsidRPr="00677652">
        <w:rPr>
          <w:rFonts w:ascii="Times New Roman" w:hAnsi="Times New Roman"/>
        </w:rPr>
        <w:t>AgroParisTech</w:t>
      </w:r>
      <w:proofErr w:type="spellEnd"/>
      <w:r w:rsidRPr="00677652">
        <w:rPr>
          <w:rFonts w:ascii="Times New Roman" w:hAnsi="Times New Roman"/>
        </w:rPr>
        <w:t xml:space="preserve"> de Clermont-Ferrand et l’UMR </w:t>
      </w:r>
      <w:proofErr w:type="spellStart"/>
      <w:r w:rsidRPr="00677652">
        <w:rPr>
          <w:rFonts w:ascii="Times New Roman" w:hAnsi="Times New Roman"/>
        </w:rPr>
        <w:t>Métafort</w:t>
      </w:r>
      <w:proofErr w:type="spellEnd"/>
      <w:r w:rsidRPr="00677652">
        <w:rPr>
          <w:rStyle w:val="Marquenotebasdepage"/>
          <w:rFonts w:ascii="Times New Roman" w:hAnsi="Times New Roman"/>
        </w:rPr>
        <w:footnoteReference w:id="0"/>
      </w:r>
      <w:r w:rsidRPr="00677652">
        <w:rPr>
          <w:rFonts w:ascii="Times New Roman" w:hAnsi="Times New Roman"/>
        </w:rPr>
        <w:t xml:space="preserve">, la cinquième étape des </w:t>
      </w:r>
      <w:r w:rsidR="00053369">
        <w:rPr>
          <w:rFonts w:ascii="Times New Roman" w:hAnsi="Times New Roman"/>
        </w:rPr>
        <w:t>rencontres</w:t>
      </w:r>
      <w:r w:rsidRPr="00677652">
        <w:rPr>
          <w:rFonts w:ascii="Times New Roman" w:hAnsi="Times New Roman"/>
        </w:rPr>
        <w:t xml:space="preserve"> du réseau ERPS se donne comme objectif d’explorer la relation entre la sphère de l’ingénierie territoriale et les pratiques de conception liées au projet spatial, dans la perspective d'un renouveau des méthodes de gouvernance et d'intelligence des territoires. S'appuyant sur les principes développés au fil des expériences du réseau et autour de cette problématique, </w:t>
      </w:r>
      <w:r w:rsidR="00053369">
        <w:rPr>
          <w:rFonts w:ascii="Times New Roman" w:hAnsi="Times New Roman"/>
        </w:rPr>
        <w:t>cet événement</w:t>
      </w:r>
      <w:r w:rsidRPr="00677652">
        <w:rPr>
          <w:rFonts w:ascii="Times New Roman" w:hAnsi="Times New Roman"/>
        </w:rPr>
        <w:t xml:space="preserve"> croisera approche de terrain, confrontation d'expériences pédagogiques et communications scientifiques.</w:t>
      </w:r>
      <w:r w:rsidR="008566D0" w:rsidRPr="00677652">
        <w:rPr>
          <w:rFonts w:ascii="Times New Roman" w:hAnsi="Times New Roman"/>
        </w:rPr>
        <w:t xml:space="preserve"> Ce</w:t>
      </w:r>
      <w:r w:rsidR="00053369">
        <w:rPr>
          <w:rFonts w:ascii="Times New Roman" w:hAnsi="Times New Roman"/>
        </w:rPr>
        <w:t>s rencontres</w:t>
      </w:r>
      <w:r w:rsidR="008566D0" w:rsidRPr="00677652">
        <w:rPr>
          <w:rFonts w:ascii="Times New Roman" w:hAnsi="Times New Roman"/>
        </w:rPr>
        <w:t xml:space="preserve"> s’ouvrir</w:t>
      </w:r>
      <w:r w:rsidR="00053369">
        <w:rPr>
          <w:rFonts w:ascii="Times New Roman" w:hAnsi="Times New Roman"/>
        </w:rPr>
        <w:t>ont</w:t>
      </w:r>
      <w:r w:rsidR="008566D0" w:rsidRPr="00677652">
        <w:rPr>
          <w:rFonts w:ascii="Times New Roman" w:hAnsi="Times New Roman"/>
        </w:rPr>
        <w:t xml:space="preserve"> sur une journée de terrain sur le territoire du Parc naturel régional </w:t>
      </w:r>
      <w:proofErr w:type="spellStart"/>
      <w:r w:rsidR="008566D0" w:rsidRPr="00677652">
        <w:rPr>
          <w:rFonts w:ascii="Times New Roman" w:hAnsi="Times New Roman"/>
        </w:rPr>
        <w:t>Livradois-Forez</w:t>
      </w:r>
      <w:proofErr w:type="spellEnd"/>
      <w:r w:rsidR="008566D0" w:rsidRPr="00677652">
        <w:rPr>
          <w:rFonts w:ascii="Times New Roman" w:hAnsi="Times New Roman"/>
        </w:rPr>
        <w:t xml:space="preserve">, </w:t>
      </w:r>
      <w:r w:rsidR="00E56D1F" w:rsidRPr="00677652">
        <w:rPr>
          <w:rFonts w:ascii="Times New Roman" w:hAnsi="Times New Roman"/>
        </w:rPr>
        <w:t xml:space="preserve">afin de présenter </w:t>
      </w:r>
      <w:r w:rsidR="00053369">
        <w:rPr>
          <w:rFonts w:ascii="Times New Roman" w:hAnsi="Times New Roman"/>
        </w:rPr>
        <w:t xml:space="preserve">des réalisation architecturales récentes, ainsi que </w:t>
      </w:r>
      <w:r w:rsidR="00E56D1F" w:rsidRPr="00677652">
        <w:rPr>
          <w:rFonts w:ascii="Times New Roman" w:hAnsi="Times New Roman"/>
        </w:rPr>
        <w:t>les démarches initiées dans le cadre du programme</w:t>
      </w:r>
      <w:r w:rsidR="008566D0" w:rsidRPr="00677652">
        <w:rPr>
          <w:rFonts w:ascii="Times New Roman" w:hAnsi="Times New Roman"/>
        </w:rPr>
        <w:t xml:space="preserve"> « Habiter autrement les </w:t>
      </w:r>
      <w:proofErr w:type="spellStart"/>
      <w:r w:rsidR="008566D0" w:rsidRPr="00677652">
        <w:rPr>
          <w:rFonts w:ascii="Times New Roman" w:hAnsi="Times New Roman"/>
        </w:rPr>
        <w:t>centres-bourgs</w:t>
      </w:r>
      <w:proofErr w:type="spellEnd"/>
      <w:r w:rsidR="008566D0" w:rsidRPr="00677652">
        <w:rPr>
          <w:rFonts w:ascii="Times New Roman" w:hAnsi="Times New Roman"/>
        </w:rPr>
        <w:t xml:space="preserve"> », </w:t>
      </w:r>
      <w:r w:rsidR="00E56D1F" w:rsidRPr="00677652">
        <w:rPr>
          <w:rFonts w:ascii="Times New Roman" w:hAnsi="Times New Roman"/>
        </w:rPr>
        <w:t xml:space="preserve">qui a mobilisé professionnels et écoles d’enseignement supérieur dans une démarche coordonnée sur </w:t>
      </w:r>
      <w:r w:rsidR="00053369">
        <w:rPr>
          <w:rFonts w:ascii="Times New Roman" w:hAnsi="Times New Roman"/>
        </w:rPr>
        <w:t>un ensemb</w:t>
      </w:r>
      <w:r w:rsidR="001D1070">
        <w:rPr>
          <w:rFonts w:ascii="Times New Roman" w:hAnsi="Times New Roman"/>
        </w:rPr>
        <w:t xml:space="preserve">le de six communes. Le lendemain, la journée scientifique du réseau ERPS </w:t>
      </w:r>
      <w:r w:rsidR="00E56D1F" w:rsidRPr="00677652">
        <w:rPr>
          <w:rFonts w:ascii="Times New Roman" w:hAnsi="Times New Roman"/>
        </w:rPr>
        <w:t>sera organisée à partir des réponses à cet appel à communication.</w:t>
      </w:r>
      <w:r w:rsidR="00296AE2">
        <w:rPr>
          <w:rFonts w:ascii="Times New Roman" w:hAnsi="Times New Roman"/>
        </w:rPr>
        <w:t xml:space="preserve"> Conférences plénières et expositions de travaux réalisés dans le cadre d’ateliers territ</w:t>
      </w:r>
      <w:r w:rsidR="00627837">
        <w:rPr>
          <w:rFonts w:ascii="Times New Roman" w:hAnsi="Times New Roman"/>
        </w:rPr>
        <w:t>oriaux complèteront le prog</w:t>
      </w:r>
      <w:r w:rsidR="001D1070">
        <w:rPr>
          <w:rFonts w:ascii="Times New Roman" w:hAnsi="Times New Roman"/>
        </w:rPr>
        <w:t>ramme de ces rencontres</w:t>
      </w:r>
      <w:r w:rsidR="00627837">
        <w:rPr>
          <w:rFonts w:ascii="Times New Roman" w:hAnsi="Times New Roman"/>
        </w:rPr>
        <w:t>.</w:t>
      </w:r>
    </w:p>
    <w:p w:rsidR="00A8496F" w:rsidRPr="00677652" w:rsidRDefault="00A8496F" w:rsidP="00A8496F">
      <w:pPr>
        <w:jc w:val="both"/>
        <w:rPr>
          <w:rFonts w:ascii="Times New Roman" w:hAnsi="Times New Roman"/>
        </w:rPr>
      </w:pPr>
    </w:p>
    <w:p w:rsidR="00A8496F" w:rsidRPr="00677652" w:rsidRDefault="00A8496F" w:rsidP="00A8496F">
      <w:pPr>
        <w:jc w:val="both"/>
        <w:rPr>
          <w:rFonts w:ascii="Times New Roman" w:hAnsi="Times New Roman"/>
          <w:b/>
        </w:rPr>
      </w:pPr>
      <w:r w:rsidRPr="00677652">
        <w:rPr>
          <w:rFonts w:ascii="Times New Roman" w:hAnsi="Times New Roman"/>
          <w:b/>
        </w:rPr>
        <w:t>Argumentaire</w:t>
      </w:r>
      <w:r w:rsidR="00E56D1F" w:rsidRPr="00677652">
        <w:rPr>
          <w:rFonts w:ascii="Times New Roman" w:hAnsi="Times New Roman"/>
          <w:b/>
        </w:rPr>
        <w:t xml:space="preserve"> de la journée scientifique</w:t>
      </w:r>
    </w:p>
    <w:p w:rsidR="00A8496F" w:rsidRPr="00677652" w:rsidRDefault="00A8496F" w:rsidP="00A8496F">
      <w:pPr>
        <w:jc w:val="both"/>
        <w:rPr>
          <w:rFonts w:ascii="Times New Roman" w:hAnsi="Times New Roman"/>
        </w:rPr>
      </w:pPr>
    </w:p>
    <w:p w:rsidR="00A8496F" w:rsidRPr="00677652" w:rsidRDefault="00A8496F" w:rsidP="00A8496F">
      <w:pPr>
        <w:jc w:val="both"/>
        <w:rPr>
          <w:rFonts w:ascii="Times New Roman" w:hAnsi="Times New Roman"/>
        </w:rPr>
      </w:pPr>
      <w:r w:rsidRPr="00677652">
        <w:rPr>
          <w:rFonts w:ascii="Times New Roman" w:hAnsi="Times New Roman"/>
        </w:rPr>
        <w:t xml:space="preserve">Des territoires cheminent aujourd’hui vers le choix d'une articulation forte entre leur projet de développement et une exigence de qualité architecturale, urbaine et paysagère. Si les Parcs naturels régionaux ont ouvert la voie à partir de démarches opérationnelles liées à leur patrimoine, cette préoccupation en matière de qualité architecturale, urbaine et paysagère est aujourd’hui fortement encouragée au-delà des aires labellisées, en particulier dans l’optique de la limitation de la consommation du foncier agricole, de la nécessité d’une politique du logement dynamique ou de la maîtrise des coûts énergétiques. Plus largement, l’hypothèse d’une construction de l’image territoriale au travers d’une politique architecturale innovante doit aussi être posée, comme certains territoires européens invitent </w:t>
      </w:r>
      <w:r w:rsidR="00FF45F4">
        <w:rPr>
          <w:rFonts w:ascii="Times New Roman" w:hAnsi="Times New Roman"/>
        </w:rPr>
        <w:t xml:space="preserve">aujourd’hui </w:t>
      </w:r>
      <w:r w:rsidRPr="00677652">
        <w:rPr>
          <w:rFonts w:ascii="Times New Roman" w:hAnsi="Times New Roman"/>
        </w:rPr>
        <w:t>à y réfléchir</w:t>
      </w:r>
      <w:r w:rsidR="00FF45F4">
        <w:rPr>
          <w:rStyle w:val="Marquenotebasdepage"/>
          <w:rFonts w:ascii="Times New Roman" w:hAnsi="Times New Roman"/>
        </w:rPr>
        <w:footnoteReference w:id="1"/>
      </w:r>
      <w:r w:rsidRPr="00677652">
        <w:rPr>
          <w:rFonts w:ascii="Times New Roman" w:hAnsi="Times New Roman"/>
        </w:rPr>
        <w:t xml:space="preserve">. Ce cheminement s’avère cependant long et difficile. Il implique des choix </w:t>
      </w:r>
      <w:r w:rsidR="00E56D1F" w:rsidRPr="00677652">
        <w:rPr>
          <w:rFonts w:ascii="Times New Roman" w:hAnsi="Times New Roman"/>
        </w:rPr>
        <w:t>politiques, culturels et organisationnels</w:t>
      </w:r>
      <w:r w:rsidRPr="00677652">
        <w:rPr>
          <w:rFonts w:ascii="Times New Roman" w:hAnsi="Times New Roman"/>
        </w:rPr>
        <w:t xml:space="preserve"> propres à assurer </w:t>
      </w:r>
      <w:r w:rsidR="00E56D1F" w:rsidRPr="00677652">
        <w:rPr>
          <w:rFonts w:ascii="Times New Roman" w:hAnsi="Times New Roman"/>
        </w:rPr>
        <w:t>de</w:t>
      </w:r>
      <w:r w:rsidR="002C05C7" w:rsidRPr="00677652">
        <w:rPr>
          <w:rFonts w:ascii="Times New Roman" w:hAnsi="Times New Roman"/>
        </w:rPr>
        <w:t xml:space="preserve"> nouvelle</w:t>
      </w:r>
      <w:r w:rsidR="00E56D1F" w:rsidRPr="00677652">
        <w:rPr>
          <w:rFonts w:ascii="Times New Roman" w:hAnsi="Times New Roman"/>
        </w:rPr>
        <w:t>s</w:t>
      </w:r>
      <w:r w:rsidRPr="00677652">
        <w:rPr>
          <w:rFonts w:ascii="Times New Roman" w:hAnsi="Times New Roman"/>
        </w:rPr>
        <w:t xml:space="preserve"> traduction</w:t>
      </w:r>
      <w:r w:rsidR="00E56D1F" w:rsidRPr="00677652">
        <w:rPr>
          <w:rFonts w:ascii="Times New Roman" w:hAnsi="Times New Roman"/>
        </w:rPr>
        <w:t>s</w:t>
      </w:r>
      <w:r w:rsidRPr="00677652">
        <w:rPr>
          <w:rFonts w:ascii="Times New Roman" w:hAnsi="Times New Roman"/>
        </w:rPr>
        <w:t xml:space="preserve"> opérationnelle</w:t>
      </w:r>
      <w:r w:rsidR="00E56D1F" w:rsidRPr="00677652">
        <w:rPr>
          <w:rFonts w:ascii="Times New Roman" w:hAnsi="Times New Roman"/>
        </w:rPr>
        <w:t xml:space="preserve">s, qui entrent </w:t>
      </w:r>
      <w:r w:rsidR="005D5623" w:rsidRPr="00677652">
        <w:rPr>
          <w:rFonts w:ascii="Times New Roman" w:hAnsi="Times New Roman"/>
        </w:rPr>
        <w:t xml:space="preserve">souvent </w:t>
      </w:r>
      <w:r w:rsidR="00E56D1F" w:rsidRPr="00677652">
        <w:rPr>
          <w:rFonts w:ascii="Times New Roman" w:hAnsi="Times New Roman"/>
        </w:rPr>
        <w:t xml:space="preserve">en concurrence avec des modèles de </w:t>
      </w:r>
      <w:r w:rsidR="00F0404C" w:rsidRPr="00677652">
        <w:rPr>
          <w:rFonts w:ascii="Times New Roman" w:hAnsi="Times New Roman"/>
        </w:rPr>
        <w:t>conception</w:t>
      </w:r>
      <w:r w:rsidR="00E56D1F" w:rsidRPr="00677652">
        <w:rPr>
          <w:rFonts w:ascii="Times New Roman" w:hAnsi="Times New Roman"/>
        </w:rPr>
        <w:t xml:space="preserve"> standardisés </w:t>
      </w:r>
      <w:r w:rsidR="005D5623" w:rsidRPr="00677652">
        <w:rPr>
          <w:rFonts w:ascii="Times New Roman" w:hAnsi="Times New Roman"/>
        </w:rPr>
        <w:t xml:space="preserve">et des habitudes </w:t>
      </w:r>
      <w:r w:rsidR="0094580A" w:rsidRPr="00677652">
        <w:rPr>
          <w:rFonts w:ascii="Times New Roman" w:hAnsi="Times New Roman"/>
        </w:rPr>
        <w:t>professionnelles ancrées</w:t>
      </w:r>
      <w:r w:rsidR="005D5623" w:rsidRPr="00677652">
        <w:rPr>
          <w:rFonts w:ascii="Times New Roman" w:hAnsi="Times New Roman"/>
        </w:rPr>
        <w:t xml:space="preserve">, et qui </w:t>
      </w:r>
      <w:r w:rsidR="00E56D1F" w:rsidRPr="00677652">
        <w:rPr>
          <w:rFonts w:ascii="Times New Roman" w:hAnsi="Times New Roman"/>
        </w:rPr>
        <w:t>ne sont pas toujours immédiatement compris</w:t>
      </w:r>
      <w:r w:rsidR="005D5623" w:rsidRPr="00677652">
        <w:rPr>
          <w:rFonts w:ascii="Times New Roman" w:hAnsi="Times New Roman"/>
        </w:rPr>
        <w:t>es</w:t>
      </w:r>
      <w:r w:rsidR="00E56D1F" w:rsidRPr="00677652">
        <w:rPr>
          <w:rFonts w:ascii="Times New Roman" w:hAnsi="Times New Roman"/>
        </w:rPr>
        <w:t xml:space="preserve"> par les populations</w:t>
      </w:r>
      <w:r w:rsidRPr="00677652">
        <w:rPr>
          <w:rFonts w:ascii="Times New Roman" w:hAnsi="Times New Roman"/>
        </w:rPr>
        <w:t>.</w:t>
      </w:r>
      <w:r w:rsidR="002C05C7" w:rsidRPr="00677652">
        <w:rPr>
          <w:rFonts w:ascii="Times New Roman" w:hAnsi="Times New Roman"/>
        </w:rPr>
        <w:t xml:space="preserve"> C</w:t>
      </w:r>
      <w:r w:rsidRPr="00677652">
        <w:rPr>
          <w:rFonts w:ascii="Times New Roman" w:hAnsi="Times New Roman"/>
        </w:rPr>
        <w:t>e processus s’opère au moment où le paradigme de l’urbanisme de projet tente de s’interposer comme une alternative face à des modes de pilotage fonctionnalistes ou réglementaires, mais aussi dans un contexte de recomposition des services de l’État, de réformes territoriales et de diminution des ressources dans la sphère de l’action publique</w:t>
      </w:r>
      <w:r w:rsidR="00124A48">
        <w:rPr>
          <w:rFonts w:ascii="Times New Roman" w:hAnsi="Times New Roman"/>
        </w:rPr>
        <w:t>. Potentiellement fragilisée, l’ingénierie des territoires est aussi amenée à devoir éclaircir son fonctionnement, croiser ses champs de compétence et inventer de nouveaux développements</w:t>
      </w:r>
      <w:r w:rsidR="00124A48">
        <w:rPr>
          <w:rStyle w:val="Marquenotebasdepage"/>
          <w:rFonts w:ascii="Times New Roman" w:hAnsi="Times New Roman"/>
        </w:rPr>
        <w:footnoteReference w:id="2"/>
      </w:r>
      <w:r w:rsidRPr="00677652">
        <w:rPr>
          <w:rFonts w:ascii="Times New Roman" w:hAnsi="Times New Roman"/>
        </w:rPr>
        <w:t>. L’ensemble de ces questions invite à une réflexion approfondie sur la rencontre entre pratiques contemporaines en matière de conception architecturale, urbaine et paysagère et les sphères de l’ingénierie territoriale.</w:t>
      </w:r>
    </w:p>
    <w:p w:rsidR="00A8496F" w:rsidRPr="00677652" w:rsidRDefault="00A8496F" w:rsidP="00A8496F">
      <w:pPr>
        <w:jc w:val="both"/>
        <w:rPr>
          <w:rFonts w:ascii="Times New Roman" w:hAnsi="Times New Roman"/>
        </w:rPr>
      </w:pPr>
    </w:p>
    <w:p w:rsidR="00F0404C" w:rsidRPr="00677652" w:rsidRDefault="00A8496F" w:rsidP="00C40CE5">
      <w:pPr>
        <w:jc w:val="both"/>
        <w:rPr>
          <w:rFonts w:ascii="Times New Roman" w:hAnsi="Times New Roman"/>
        </w:rPr>
      </w:pPr>
      <w:r w:rsidRPr="00677652">
        <w:rPr>
          <w:rFonts w:ascii="Times New Roman" w:hAnsi="Times New Roman"/>
        </w:rPr>
        <w:t xml:space="preserve">Si les modèles d’organisation proposés par les agences d’urbanisme dans le contexte des agglomérations et de leurs bassins de vie offre un point de </w:t>
      </w:r>
      <w:r w:rsidR="005D5623" w:rsidRPr="00677652">
        <w:rPr>
          <w:rFonts w:ascii="Times New Roman" w:hAnsi="Times New Roman"/>
        </w:rPr>
        <w:t>repère</w:t>
      </w:r>
      <w:r w:rsidRPr="00677652">
        <w:rPr>
          <w:rFonts w:ascii="Times New Roman" w:hAnsi="Times New Roman"/>
        </w:rPr>
        <w:t xml:space="preserve"> incontournable pour aborder c</w:t>
      </w:r>
      <w:r w:rsidR="005D5623" w:rsidRPr="00677652">
        <w:rPr>
          <w:rFonts w:ascii="Times New Roman" w:hAnsi="Times New Roman"/>
        </w:rPr>
        <w:t xml:space="preserve">es thématiques, </w:t>
      </w:r>
      <w:r w:rsidRPr="00677652">
        <w:rPr>
          <w:rFonts w:ascii="Times New Roman" w:hAnsi="Times New Roman"/>
        </w:rPr>
        <w:t xml:space="preserve">le parti-pris du regard inversé proposé dans le cadre de travaux </w:t>
      </w:r>
      <w:r w:rsidR="005D5623" w:rsidRPr="00677652">
        <w:rPr>
          <w:rFonts w:ascii="Times New Roman" w:hAnsi="Times New Roman"/>
        </w:rPr>
        <w:t>sur l’espace rural</w:t>
      </w:r>
      <w:r w:rsidRPr="00677652">
        <w:rPr>
          <w:rFonts w:ascii="Times New Roman" w:hAnsi="Times New Roman"/>
        </w:rPr>
        <w:t xml:space="preserve"> conduit à définir un champ de </w:t>
      </w:r>
      <w:r w:rsidR="00C40CE5" w:rsidRPr="00677652">
        <w:rPr>
          <w:rFonts w:ascii="Times New Roman" w:hAnsi="Times New Roman"/>
        </w:rPr>
        <w:t>questionnements complémentaire</w:t>
      </w:r>
      <w:r w:rsidR="00FF45F4">
        <w:rPr>
          <w:rFonts w:ascii="Times New Roman" w:hAnsi="Times New Roman"/>
        </w:rPr>
        <w:t xml:space="preserve">, qui peut aussi fournir </w:t>
      </w:r>
      <w:r w:rsidR="00124A48">
        <w:rPr>
          <w:rFonts w:ascii="Times New Roman" w:hAnsi="Times New Roman"/>
        </w:rPr>
        <w:t>aux ingénieries urbaines de nouveaux supports de réflexion</w:t>
      </w:r>
      <w:r w:rsidR="00FF45F4">
        <w:rPr>
          <w:rStyle w:val="Marquenotebasdepage"/>
          <w:rFonts w:ascii="Times New Roman" w:hAnsi="Times New Roman"/>
        </w:rPr>
        <w:footnoteReference w:id="3"/>
      </w:r>
      <w:r w:rsidR="00FF45F4">
        <w:rPr>
          <w:rFonts w:ascii="Times New Roman" w:hAnsi="Times New Roman"/>
        </w:rPr>
        <w:t xml:space="preserve">. </w:t>
      </w:r>
      <w:r w:rsidR="00124A48">
        <w:rPr>
          <w:rFonts w:ascii="Times New Roman" w:hAnsi="Times New Roman"/>
        </w:rPr>
        <w:t>L’objectif de cette journée scientifique est de</w:t>
      </w:r>
      <w:r w:rsidR="00C40CE5" w:rsidRPr="00677652">
        <w:rPr>
          <w:rFonts w:ascii="Times New Roman" w:hAnsi="Times New Roman"/>
        </w:rPr>
        <w:t xml:space="preserve"> tenter d’identifier </w:t>
      </w:r>
      <w:r w:rsidR="00124A48">
        <w:rPr>
          <w:rFonts w:ascii="Times New Roman" w:hAnsi="Times New Roman"/>
        </w:rPr>
        <w:t>d</w:t>
      </w:r>
      <w:r w:rsidR="00C40CE5" w:rsidRPr="00677652">
        <w:rPr>
          <w:rFonts w:ascii="Times New Roman" w:hAnsi="Times New Roman"/>
        </w:rPr>
        <w:t>es réponses nouvelles</w:t>
      </w:r>
      <w:r w:rsidR="00124A48">
        <w:rPr>
          <w:rFonts w:ascii="Times New Roman" w:hAnsi="Times New Roman"/>
        </w:rPr>
        <w:t>,</w:t>
      </w:r>
      <w:r w:rsidR="00C40CE5" w:rsidRPr="00677652">
        <w:rPr>
          <w:rFonts w:ascii="Times New Roman" w:hAnsi="Times New Roman"/>
        </w:rPr>
        <w:t xml:space="preserve"> </w:t>
      </w:r>
      <w:r w:rsidR="00FE4BA2" w:rsidRPr="00677652">
        <w:rPr>
          <w:rFonts w:ascii="Times New Roman" w:hAnsi="Times New Roman"/>
        </w:rPr>
        <w:t xml:space="preserve">qui </w:t>
      </w:r>
      <w:r w:rsidR="00C40CE5" w:rsidRPr="00677652">
        <w:rPr>
          <w:rFonts w:ascii="Times New Roman" w:hAnsi="Times New Roman"/>
        </w:rPr>
        <w:t>produisent les cadres à l’intérieur desquels les professionnels de la conception seront à même de servir au m</w:t>
      </w:r>
      <w:r w:rsidR="00FE4BA2" w:rsidRPr="00677652">
        <w:rPr>
          <w:rFonts w:ascii="Times New Roman" w:hAnsi="Times New Roman"/>
        </w:rPr>
        <w:t>ieux des projets de territoire</w:t>
      </w:r>
      <w:r w:rsidR="00627837" w:rsidRPr="00677652">
        <w:rPr>
          <w:rStyle w:val="Marquenotebasdepage"/>
          <w:rFonts w:ascii="Times New Roman" w:hAnsi="Times New Roman"/>
        </w:rPr>
        <w:footnoteReference w:id="4"/>
      </w:r>
      <w:r w:rsidR="00FE4BA2" w:rsidRPr="00677652">
        <w:rPr>
          <w:rFonts w:ascii="Times New Roman" w:hAnsi="Times New Roman"/>
        </w:rPr>
        <w:t>. Avec une ingénierie limitée</w:t>
      </w:r>
      <w:r w:rsidR="00F15D2A" w:rsidRPr="00677652">
        <w:rPr>
          <w:rFonts w:ascii="Times New Roman" w:hAnsi="Times New Roman"/>
        </w:rPr>
        <w:t xml:space="preserve"> et </w:t>
      </w:r>
      <w:r w:rsidR="00124A48">
        <w:rPr>
          <w:rFonts w:ascii="Times New Roman" w:hAnsi="Times New Roman"/>
        </w:rPr>
        <w:t>selon</w:t>
      </w:r>
      <w:r w:rsidR="00F15D2A" w:rsidRPr="00677652">
        <w:rPr>
          <w:rFonts w:ascii="Times New Roman" w:hAnsi="Times New Roman"/>
        </w:rPr>
        <w:t xml:space="preserve"> de</w:t>
      </w:r>
      <w:r w:rsidR="00124A48">
        <w:rPr>
          <w:rFonts w:ascii="Times New Roman" w:hAnsi="Times New Roman"/>
        </w:rPr>
        <w:t>s</w:t>
      </w:r>
      <w:r w:rsidR="00F15D2A" w:rsidRPr="00677652">
        <w:rPr>
          <w:rFonts w:ascii="Times New Roman" w:hAnsi="Times New Roman"/>
        </w:rPr>
        <w:t xml:space="preserve"> problématiques locales</w:t>
      </w:r>
      <w:r w:rsidR="00FE4BA2" w:rsidRPr="00677652">
        <w:rPr>
          <w:rFonts w:ascii="Times New Roman" w:hAnsi="Times New Roman"/>
        </w:rPr>
        <w:t>, les territoires ruraux doivent faire face à des objectifs complexes</w:t>
      </w:r>
      <w:r w:rsidR="00F15D2A" w:rsidRPr="00677652">
        <w:rPr>
          <w:rFonts w:ascii="Times New Roman" w:hAnsi="Times New Roman"/>
        </w:rPr>
        <w:t>, nécessitant</w:t>
      </w:r>
      <w:r w:rsidR="00FE4BA2" w:rsidRPr="00677652">
        <w:rPr>
          <w:rFonts w:ascii="Times New Roman" w:hAnsi="Times New Roman"/>
        </w:rPr>
        <w:t xml:space="preserve"> aussi bien </w:t>
      </w:r>
      <w:r w:rsidR="00F15D2A" w:rsidRPr="00677652">
        <w:rPr>
          <w:rFonts w:ascii="Times New Roman" w:hAnsi="Times New Roman"/>
        </w:rPr>
        <w:t>d</w:t>
      </w:r>
      <w:r w:rsidR="00FE4BA2" w:rsidRPr="00677652">
        <w:rPr>
          <w:rFonts w:ascii="Times New Roman" w:hAnsi="Times New Roman"/>
        </w:rPr>
        <w:t>es savoirs traditionnels sur l’urbain (appliqués à l’échelle de petites unités urbaines) qu</w:t>
      </w:r>
      <w:r w:rsidR="00F15D2A" w:rsidRPr="00677652">
        <w:rPr>
          <w:rFonts w:ascii="Times New Roman" w:hAnsi="Times New Roman"/>
        </w:rPr>
        <w:t xml:space="preserve">e </w:t>
      </w:r>
      <w:r w:rsidR="00FE4BA2" w:rsidRPr="00677652">
        <w:rPr>
          <w:rFonts w:ascii="Times New Roman" w:hAnsi="Times New Roman"/>
        </w:rPr>
        <w:t xml:space="preserve">des compétences </w:t>
      </w:r>
      <w:r w:rsidR="00F15D2A" w:rsidRPr="00677652">
        <w:rPr>
          <w:rFonts w:ascii="Times New Roman" w:hAnsi="Times New Roman"/>
        </w:rPr>
        <w:t>tournées vers les sciences agronomiques et du vivant, l’animation de réseaux d’acteurs. Laboratoires pour de nouvelles articulations entre ces savoirs, les territoires ruraux sont des lieux où s’orchestrent quotidiennement des médiations entre des acteurs en prise active avec leur milieu (agriculteurs, fo</w:t>
      </w:r>
      <w:r w:rsidR="00F0404C" w:rsidRPr="00677652">
        <w:rPr>
          <w:rFonts w:ascii="Times New Roman" w:hAnsi="Times New Roman"/>
        </w:rPr>
        <w:t xml:space="preserve">restiers, acteurs touristiques), </w:t>
      </w:r>
      <w:r w:rsidR="00A16762">
        <w:rPr>
          <w:rFonts w:ascii="Times New Roman" w:hAnsi="Times New Roman"/>
        </w:rPr>
        <w:t>et doivent</w:t>
      </w:r>
      <w:r w:rsidR="00F0404C" w:rsidRPr="00677652">
        <w:rPr>
          <w:rFonts w:ascii="Times New Roman" w:hAnsi="Times New Roman"/>
        </w:rPr>
        <w:t xml:space="preserve"> résoudre l’équation </w:t>
      </w:r>
      <w:r w:rsidR="00A16762">
        <w:rPr>
          <w:rFonts w:ascii="Times New Roman" w:hAnsi="Times New Roman"/>
        </w:rPr>
        <w:t xml:space="preserve">posée par l’application </w:t>
      </w:r>
      <w:r w:rsidR="00F0404C" w:rsidRPr="00677652">
        <w:rPr>
          <w:rFonts w:ascii="Times New Roman" w:hAnsi="Times New Roman"/>
        </w:rPr>
        <w:t xml:space="preserve">de politiques environnementales imposant à ces acteurs des nouvelles normes de fonctionnement, de nouvelles attitudes. Le développement économique, le maintien de services de proximité, la mise en œuvre de politiques culturelles ou éducatives sont d’autres facettes de ce qui </w:t>
      </w:r>
      <w:r w:rsidR="00F569CE">
        <w:rPr>
          <w:rFonts w:ascii="Times New Roman" w:hAnsi="Times New Roman"/>
        </w:rPr>
        <w:t>incombe</w:t>
      </w:r>
      <w:r w:rsidR="001366C4" w:rsidRPr="00677652">
        <w:rPr>
          <w:rFonts w:ascii="Times New Roman" w:hAnsi="Times New Roman"/>
        </w:rPr>
        <w:t xml:space="preserve"> </w:t>
      </w:r>
      <w:r w:rsidR="00F569CE">
        <w:rPr>
          <w:rFonts w:ascii="Times New Roman" w:hAnsi="Times New Roman"/>
        </w:rPr>
        <w:t xml:space="preserve">aux </w:t>
      </w:r>
      <w:r w:rsidR="001366C4" w:rsidRPr="00677652">
        <w:rPr>
          <w:rFonts w:ascii="Times New Roman" w:hAnsi="Times New Roman"/>
        </w:rPr>
        <w:t>équipes en charge de l’animation du projet de territoire.</w:t>
      </w:r>
      <w:r w:rsidR="00F569CE">
        <w:rPr>
          <w:rFonts w:ascii="Times New Roman" w:hAnsi="Times New Roman"/>
        </w:rPr>
        <w:t xml:space="preserve"> Elles ont à faire face à des dynamiques démographiques spécifiques (</w:t>
      </w:r>
      <w:r w:rsidR="004A2B3B">
        <w:rPr>
          <w:rFonts w:ascii="Times New Roman" w:hAnsi="Times New Roman"/>
        </w:rPr>
        <w:t xml:space="preserve">dévitalisation des centres bourgs, résidences secondaires, </w:t>
      </w:r>
      <w:proofErr w:type="gramStart"/>
      <w:r w:rsidR="004A2B3B">
        <w:rPr>
          <w:rFonts w:ascii="Times New Roman" w:hAnsi="Times New Roman"/>
        </w:rPr>
        <w:t>vieillissement…)</w:t>
      </w:r>
      <w:proofErr w:type="gramEnd"/>
      <w:r w:rsidR="004A2B3B">
        <w:rPr>
          <w:rFonts w:ascii="Times New Roman" w:hAnsi="Times New Roman"/>
        </w:rPr>
        <w:t xml:space="preserve"> et devront résoudre des équations complexes de dépendance ou de précarité énergétique tout recherchant quelles contributions les territoires ruraux peuvent apporter à la durabilité : maintien de la biodiversité, production énergétique, systèmes de transport, productions alimentaires de qualité et de proximité, etc.</w:t>
      </w:r>
    </w:p>
    <w:p w:rsidR="00A8496F" w:rsidRPr="00677652" w:rsidRDefault="00A8496F" w:rsidP="00C40CE5">
      <w:pPr>
        <w:jc w:val="both"/>
        <w:rPr>
          <w:rFonts w:ascii="Times New Roman" w:hAnsi="Times New Roman"/>
        </w:rPr>
      </w:pPr>
    </w:p>
    <w:p w:rsidR="00A8496F" w:rsidRPr="00677652" w:rsidRDefault="004A2B3B" w:rsidP="00A8496F">
      <w:pPr>
        <w:jc w:val="both"/>
        <w:rPr>
          <w:rFonts w:ascii="Times New Roman" w:hAnsi="Times New Roman"/>
        </w:rPr>
      </w:pPr>
      <w:r>
        <w:rPr>
          <w:rFonts w:ascii="Times New Roman" w:hAnsi="Times New Roman"/>
        </w:rPr>
        <w:t>Dans ce contexte, l</w:t>
      </w:r>
      <w:r w:rsidR="00A8496F" w:rsidRPr="00677652">
        <w:rPr>
          <w:rFonts w:ascii="Times New Roman" w:hAnsi="Times New Roman"/>
        </w:rPr>
        <w:t>’enjeu central de cet appel à communication est celui d’une exploration conjointe de deux dynamiques : émergence et partage d'une culture de la conception architecturale innovante et inventive d’une part</w:t>
      </w:r>
      <w:r>
        <w:rPr>
          <w:rFonts w:ascii="Times New Roman" w:hAnsi="Times New Roman"/>
        </w:rPr>
        <w:t>,</w:t>
      </w:r>
      <w:r w:rsidR="00A8496F" w:rsidRPr="00677652">
        <w:rPr>
          <w:rFonts w:ascii="Times New Roman" w:hAnsi="Times New Roman"/>
        </w:rPr>
        <w:t xml:space="preserve"> dynamique de projet territorial de l’autre. Des réalisations contemporaines remarquées dans des régions rurales invitent à réfléchir sur l’apport de l’architecture contemporaine en termes de développement pour un territoire rural. Réciproquement, le regard d</w:t>
      </w:r>
      <w:r w:rsidR="00AF68EF">
        <w:rPr>
          <w:rFonts w:ascii="Times New Roman" w:hAnsi="Times New Roman"/>
        </w:rPr>
        <w:t>u</w:t>
      </w:r>
      <w:r w:rsidR="00A8496F" w:rsidRPr="00677652">
        <w:rPr>
          <w:rFonts w:ascii="Times New Roman" w:hAnsi="Times New Roman"/>
        </w:rPr>
        <w:t xml:space="preserve"> chercheur amène à considérer cette exploration comme une approche pluridisciplinaire et </w:t>
      </w:r>
      <w:proofErr w:type="spellStart"/>
      <w:r w:rsidR="00A8496F" w:rsidRPr="00677652">
        <w:rPr>
          <w:rFonts w:ascii="Times New Roman" w:hAnsi="Times New Roman"/>
        </w:rPr>
        <w:t>multiscalaire</w:t>
      </w:r>
      <w:proofErr w:type="spellEnd"/>
      <w:r w:rsidR="00A8496F" w:rsidRPr="00677652">
        <w:rPr>
          <w:rFonts w:ascii="Times New Roman" w:hAnsi="Times New Roman"/>
        </w:rPr>
        <w:t xml:space="preserve"> qui fait du territoire un objet intégrateur entre recherche et action, entre sciences sociales et sciences </w:t>
      </w:r>
      <w:proofErr w:type="spellStart"/>
      <w:r w:rsidR="00A8496F" w:rsidRPr="00677652">
        <w:rPr>
          <w:rFonts w:ascii="Times New Roman" w:hAnsi="Times New Roman"/>
        </w:rPr>
        <w:t>bio-techniques</w:t>
      </w:r>
      <w:proofErr w:type="spellEnd"/>
      <w:r w:rsidR="00A8496F" w:rsidRPr="00677652">
        <w:rPr>
          <w:rFonts w:ascii="Times New Roman" w:hAnsi="Times New Roman"/>
        </w:rPr>
        <w:t xml:space="preserve">, entre initiatives locales et politiques publiques. Sous un angle de vue complémentaire, l'histoire offre une mise en perspective nouvelle de nos réflexions contemporaines sur le devenir des espaces formant notre "ailleurs </w:t>
      </w:r>
      <w:proofErr w:type="spellStart"/>
      <w:r w:rsidR="00A8496F" w:rsidRPr="00677652">
        <w:rPr>
          <w:rFonts w:ascii="Times New Roman" w:hAnsi="Times New Roman"/>
        </w:rPr>
        <w:t>métropolisé</w:t>
      </w:r>
      <w:proofErr w:type="spellEnd"/>
      <w:r w:rsidR="00A8496F" w:rsidRPr="00677652">
        <w:rPr>
          <w:rFonts w:ascii="Times New Roman" w:hAnsi="Times New Roman"/>
        </w:rPr>
        <w:t>"</w:t>
      </w:r>
      <w:r w:rsidR="00A8496F" w:rsidRPr="00677652">
        <w:rPr>
          <w:rStyle w:val="Marquenotebasdepage"/>
          <w:rFonts w:ascii="Times New Roman" w:hAnsi="Times New Roman"/>
        </w:rPr>
        <w:footnoteReference w:id="5"/>
      </w:r>
      <w:r w:rsidR="00A8496F" w:rsidRPr="00677652">
        <w:rPr>
          <w:rFonts w:ascii="Times New Roman" w:hAnsi="Times New Roman"/>
        </w:rPr>
        <w:t>, et doit être mobilisée pour explorer plus avant les nouvelles ingénieries pour le développement des territoires.</w:t>
      </w:r>
      <w:r w:rsidR="001366C4" w:rsidRPr="00677652">
        <w:rPr>
          <w:rFonts w:ascii="Times New Roman" w:hAnsi="Times New Roman"/>
        </w:rPr>
        <w:t xml:space="preserve"> </w:t>
      </w:r>
      <w:r w:rsidR="0094580A" w:rsidRPr="00677652">
        <w:rPr>
          <w:rFonts w:ascii="Times New Roman" w:hAnsi="Times New Roman"/>
        </w:rPr>
        <w:t>Dans le cadre de cette journée scientifique,</w:t>
      </w:r>
      <w:r w:rsidR="001366C4" w:rsidRPr="00677652">
        <w:rPr>
          <w:rFonts w:ascii="Times New Roman" w:hAnsi="Times New Roman"/>
        </w:rPr>
        <w:t xml:space="preserve"> </w:t>
      </w:r>
      <w:r w:rsidR="0094580A" w:rsidRPr="00677652">
        <w:rPr>
          <w:rFonts w:ascii="Times New Roman" w:hAnsi="Times New Roman"/>
        </w:rPr>
        <w:t xml:space="preserve">trois </w:t>
      </w:r>
      <w:r w:rsidR="001366C4" w:rsidRPr="00677652">
        <w:rPr>
          <w:rFonts w:ascii="Times New Roman" w:hAnsi="Times New Roman"/>
        </w:rPr>
        <w:t>sessions sont proposées pour croiser ces enjeux, respectivement centrées sur l’organisation des compétences, le processus de projet et les modèles de recherche capables d’accompagner la thématique de l’ingénierie territoriale et des pratiques de conception.</w:t>
      </w:r>
    </w:p>
    <w:p w:rsidR="00A8496F" w:rsidRPr="00677652" w:rsidRDefault="00A8496F" w:rsidP="00A8496F">
      <w:pPr>
        <w:jc w:val="both"/>
        <w:rPr>
          <w:rFonts w:ascii="Times New Roman" w:hAnsi="Times New Roman"/>
        </w:rPr>
      </w:pPr>
    </w:p>
    <w:p w:rsidR="00A8496F" w:rsidRPr="00AF68EF" w:rsidRDefault="00A8496F" w:rsidP="00A8496F">
      <w:pPr>
        <w:jc w:val="both"/>
        <w:rPr>
          <w:rFonts w:ascii="Times New Roman" w:hAnsi="Times New Roman"/>
          <w:b/>
        </w:rPr>
      </w:pPr>
      <w:r w:rsidRPr="00677652">
        <w:rPr>
          <w:rFonts w:ascii="Times New Roman" w:hAnsi="Times New Roman"/>
          <w:b/>
        </w:rPr>
        <w:t>Session 1) Organiser une ingénierie de projet, croiser des d</w:t>
      </w:r>
      <w:r w:rsidR="00AF68EF">
        <w:rPr>
          <w:rFonts w:ascii="Times New Roman" w:hAnsi="Times New Roman"/>
          <w:b/>
        </w:rPr>
        <w:t>isciplines et des appartenances.</w:t>
      </w:r>
      <w:r w:rsidRPr="00677652">
        <w:rPr>
          <w:rFonts w:ascii="Times New Roman" w:hAnsi="Times New Roman"/>
        </w:rPr>
        <w:t xml:space="preserve"> L'histoire des métiers de la ville et de la conception a montré que l'évolution des compétences et des organisations procédaient par différentes phases d'acculturation</w:t>
      </w:r>
      <w:r w:rsidRPr="00677652">
        <w:rPr>
          <w:rStyle w:val="Marquenotebasdepage"/>
          <w:rFonts w:ascii="Times New Roman" w:hAnsi="Times New Roman"/>
        </w:rPr>
        <w:footnoteReference w:id="6"/>
      </w:r>
      <w:r w:rsidRPr="00677652">
        <w:rPr>
          <w:rFonts w:ascii="Times New Roman" w:hAnsi="Times New Roman"/>
        </w:rPr>
        <w:t>. Quelles sont les disciplines en jeu aujourd'hui dans l'émergence de cette ingénierie de projet et quelles sont les formes organisationnelles produites sur les territoires ruraux pour accompagner la conception d'un projet spatial ? On s’intéressera plus particulièrement à la dimension temporelle de la conception de projet, tant dans la co</w:t>
      </w:r>
      <w:r w:rsidR="004A2B3B">
        <w:rPr>
          <w:rFonts w:ascii="Times New Roman" w:hAnsi="Times New Roman"/>
        </w:rPr>
        <w:t>nstruction de cette ingénierie (</w:t>
      </w:r>
      <w:r w:rsidRPr="00677652">
        <w:rPr>
          <w:rFonts w:ascii="Times New Roman" w:hAnsi="Times New Roman"/>
        </w:rPr>
        <w:t>genèse, historique, déformation au cours du temps</w:t>
      </w:r>
      <w:r w:rsidR="004A2B3B">
        <w:rPr>
          <w:rFonts w:ascii="Times New Roman" w:hAnsi="Times New Roman"/>
        </w:rPr>
        <w:t>)</w:t>
      </w:r>
      <w:r w:rsidRPr="00677652">
        <w:rPr>
          <w:rFonts w:ascii="Times New Roman" w:hAnsi="Times New Roman"/>
        </w:rPr>
        <w:t xml:space="preserve"> que dans la conduite du projet et l’implication des acteurs dans la chaîne d’ingénierie territori</w:t>
      </w:r>
      <w:r w:rsidR="00677652">
        <w:rPr>
          <w:rFonts w:ascii="Times New Roman" w:hAnsi="Times New Roman"/>
        </w:rPr>
        <w:t>ale</w:t>
      </w:r>
      <w:r w:rsidRPr="00677652">
        <w:rPr>
          <w:rStyle w:val="Marquenotebasdepage"/>
          <w:rFonts w:ascii="Times New Roman" w:hAnsi="Times New Roman"/>
        </w:rPr>
        <w:footnoteReference w:id="7"/>
      </w:r>
      <w:r w:rsidRPr="00677652">
        <w:rPr>
          <w:rFonts w:ascii="Times New Roman" w:hAnsi="Times New Roman"/>
        </w:rPr>
        <w:t>.</w:t>
      </w:r>
      <w:r w:rsidR="0000499D" w:rsidRPr="0000499D">
        <w:rPr>
          <w:rFonts w:ascii="Times New Roman" w:hAnsi="Times New Roman"/>
        </w:rPr>
        <w:t xml:space="preserve"> </w:t>
      </w:r>
      <w:r w:rsidR="0000499D">
        <w:rPr>
          <w:rFonts w:ascii="Times New Roman" w:hAnsi="Times New Roman"/>
        </w:rPr>
        <w:t>L’objectif d’appropriation des projets par les populations, enjeu clef de nombreuses démarches, donne-t-il lieu à une modification en profondeur des pratiques professionnelles ?</w:t>
      </w:r>
    </w:p>
    <w:p w:rsidR="00A8496F" w:rsidRPr="00677652" w:rsidRDefault="00A8496F" w:rsidP="00A8496F">
      <w:pPr>
        <w:jc w:val="both"/>
        <w:rPr>
          <w:rFonts w:ascii="Times New Roman" w:hAnsi="Times New Roman"/>
        </w:rPr>
      </w:pPr>
    </w:p>
    <w:p w:rsidR="00A8496F" w:rsidRPr="00677652" w:rsidRDefault="00A8496F" w:rsidP="00A8496F">
      <w:pPr>
        <w:jc w:val="both"/>
        <w:rPr>
          <w:rFonts w:ascii="Times New Roman" w:hAnsi="Times New Roman"/>
        </w:rPr>
      </w:pPr>
      <w:r w:rsidRPr="00677652">
        <w:rPr>
          <w:rFonts w:ascii="Times New Roman" w:hAnsi="Times New Roman"/>
          <w:b/>
        </w:rPr>
        <w:t xml:space="preserve">Session 2) Le projet </w:t>
      </w:r>
      <w:r w:rsidR="00766C04">
        <w:rPr>
          <w:rFonts w:ascii="Times New Roman" w:hAnsi="Times New Roman"/>
          <w:b/>
        </w:rPr>
        <w:t xml:space="preserve">spatial </w:t>
      </w:r>
      <w:r w:rsidR="00AF68EF">
        <w:rPr>
          <w:rFonts w:ascii="Times New Roman" w:hAnsi="Times New Roman"/>
          <w:b/>
        </w:rPr>
        <w:t>comme levier du développement.</w:t>
      </w:r>
      <w:r w:rsidRPr="00677652">
        <w:rPr>
          <w:rFonts w:ascii="Times New Roman" w:hAnsi="Times New Roman"/>
          <w:b/>
        </w:rPr>
        <w:t xml:space="preserve"> </w:t>
      </w:r>
      <w:r w:rsidRPr="00677652">
        <w:rPr>
          <w:rFonts w:ascii="Times New Roman" w:hAnsi="Times New Roman"/>
        </w:rPr>
        <w:t>Les pratiques architecturales contemporaines mettent souvent en avant un lien fort au territoire et au paysage, et s'inscrivent volontiers dans une approche renouvelée des contextes ou des milieux. En ce sens, comment ces modes de conception peuvent-ils être appréhendées comme des composantes des projets territoriaux, au-delà des traditionnelles formes et outils d'encadrement réglementaires ? Réciproquement, comment les projets de territoire peuvent-ils donner du sens à des formes architecturales, paysagères, spatiales innovantes et créatives ? Quelles configurations spatiales, de l’échelle du bâti aux formes urbaines sont produites et comment sont-elles appropriées par les acteurs des territoires ?</w:t>
      </w:r>
      <w:r w:rsidR="004A2B3B">
        <w:rPr>
          <w:rFonts w:ascii="Times New Roman" w:hAnsi="Times New Roman"/>
        </w:rPr>
        <w:t xml:space="preserve"> </w:t>
      </w:r>
    </w:p>
    <w:p w:rsidR="00A8496F" w:rsidRPr="00677652" w:rsidRDefault="00A8496F" w:rsidP="00A8496F">
      <w:pPr>
        <w:jc w:val="both"/>
        <w:rPr>
          <w:rFonts w:ascii="Times New Roman" w:hAnsi="Times New Roman"/>
        </w:rPr>
      </w:pPr>
    </w:p>
    <w:p w:rsidR="00A8496F" w:rsidRPr="00677652" w:rsidRDefault="00A8496F" w:rsidP="00A8496F">
      <w:pPr>
        <w:jc w:val="both"/>
        <w:rPr>
          <w:rFonts w:ascii="Times New Roman" w:hAnsi="Times New Roman"/>
        </w:rPr>
      </w:pPr>
      <w:r w:rsidRPr="00677652">
        <w:rPr>
          <w:rFonts w:ascii="Times New Roman" w:hAnsi="Times New Roman"/>
          <w:b/>
        </w:rPr>
        <w:t>Session 3) Le territoire comme laboratoire</w:t>
      </w:r>
      <w:r w:rsidR="00AF68EF">
        <w:rPr>
          <w:rFonts w:ascii="Times New Roman" w:hAnsi="Times New Roman"/>
          <w:b/>
        </w:rPr>
        <w:t>.</w:t>
      </w:r>
      <w:r w:rsidRPr="00AF68EF">
        <w:rPr>
          <w:rFonts w:ascii="Times New Roman" w:hAnsi="Times New Roman"/>
        </w:rPr>
        <w:t> </w:t>
      </w:r>
      <w:r w:rsidR="00AF68EF" w:rsidRPr="00AF68EF">
        <w:rPr>
          <w:rFonts w:ascii="Times New Roman" w:hAnsi="Times New Roman"/>
        </w:rPr>
        <w:t>C</w:t>
      </w:r>
      <w:r w:rsidRPr="00677652">
        <w:rPr>
          <w:rFonts w:ascii="Times New Roman" w:hAnsi="Times New Roman"/>
        </w:rPr>
        <w:t>omment un territoire peut</w:t>
      </w:r>
      <w:r w:rsidR="0000499D">
        <w:rPr>
          <w:rFonts w:ascii="Times New Roman" w:hAnsi="Times New Roman"/>
        </w:rPr>
        <w:t>-il</w:t>
      </w:r>
      <w:r w:rsidRPr="00677652">
        <w:rPr>
          <w:rFonts w:ascii="Times New Roman" w:hAnsi="Times New Roman"/>
        </w:rPr>
        <w:t xml:space="preserve"> se penser comme un espace de recherche et mobiliser, pour produire des réponses opérationnelles, des moyens nouveaux, favoriser des processus d’acculturation, d’incubation de projets, en lien avec les organismes de recherche et de formation</w:t>
      </w:r>
      <w:r w:rsidR="0000499D">
        <w:rPr>
          <w:rFonts w:ascii="Times New Roman" w:hAnsi="Times New Roman"/>
        </w:rPr>
        <w:t> ?</w:t>
      </w:r>
      <w:r w:rsidRPr="00677652">
        <w:rPr>
          <w:rFonts w:ascii="Times New Roman" w:hAnsi="Times New Roman"/>
        </w:rPr>
        <w:t xml:space="preserve"> Cette dimension pose des questions sur les modalités de formation et les modes de recherche qui en découlent (recherche-action, recherche impliquée, recherche en situation de projet, </w:t>
      </w:r>
      <w:proofErr w:type="spellStart"/>
      <w:r w:rsidRPr="00677652">
        <w:rPr>
          <w:rFonts w:ascii="Times New Roman" w:hAnsi="Times New Roman"/>
        </w:rPr>
        <w:t>recherche-formation-action</w:t>
      </w:r>
      <w:proofErr w:type="spellEnd"/>
      <w:r w:rsidRPr="00677652">
        <w:rPr>
          <w:rFonts w:ascii="Times New Roman" w:hAnsi="Times New Roman"/>
        </w:rPr>
        <w:t xml:space="preserve">, </w:t>
      </w:r>
      <w:proofErr w:type="spellStart"/>
      <w:r w:rsidRPr="00677652">
        <w:rPr>
          <w:rFonts w:ascii="Times New Roman" w:hAnsi="Times New Roman"/>
          <w:i/>
        </w:rPr>
        <w:t>research</w:t>
      </w:r>
      <w:proofErr w:type="spellEnd"/>
      <w:r w:rsidRPr="00677652">
        <w:rPr>
          <w:rFonts w:ascii="Times New Roman" w:hAnsi="Times New Roman"/>
          <w:i/>
        </w:rPr>
        <w:t xml:space="preserve"> by design</w:t>
      </w:r>
      <w:r w:rsidRPr="00677652">
        <w:rPr>
          <w:rFonts w:ascii="Times New Roman" w:hAnsi="Times New Roman"/>
        </w:rPr>
        <w:t>). Quelle posture épistémologique adopte-t-on ? Comment organise-t-on notre pratique scientifique vers du projet de territoire ? En quoi cela change-t-il nos pratiques scientifiques et les interactions avec les acteurs ? Ces pratiques sont-elles innovantes ?</w:t>
      </w:r>
    </w:p>
    <w:p w:rsidR="00296AE2" w:rsidRPr="00C3778E" w:rsidRDefault="00296AE2" w:rsidP="00296AE2">
      <w:pPr>
        <w:jc w:val="both"/>
        <w:rPr>
          <w:rFonts w:ascii="Times New Roman" w:hAnsi="Times New Roman"/>
        </w:rPr>
      </w:pPr>
    </w:p>
    <w:p w:rsidR="00296AE2" w:rsidRPr="00C3778E" w:rsidRDefault="00296AE2" w:rsidP="00296AE2">
      <w:pPr>
        <w:jc w:val="both"/>
        <w:rPr>
          <w:rFonts w:ascii="Times New Roman" w:hAnsi="Times New Roman"/>
        </w:rPr>
      </w:pPr>
      <w:r w:rsidRPr="00C3778E">
        <w:rPr>
          <w:rFonts w:ascii="Times New Roman" w:hAnsi="Times New Roman"/>
        </w:rPr>
        <w:t xml:space="preserve">La journée se déroulera sous forme de trois sessions relatives à chacun des axes, avec 3 à 4 </w:t>
      </w:r>
      <w:r>
        <w:rPr>
          <w:rFonts w:ascii="Times New Roman" w:hAnsi="Times New Roman"/>
        </w:rPr>
        <w:t>présentations plénières suivies d’un temps de discussion. Une table ronde clôturera la journée sur les perspectives de l’ingénierie territoriale en terme</w:t>
      </w:r>
      <w:r w:rsidRPr="00C3778E">
        <w:rPr>
          <w:rFonts w:ascii="Times New Roman" w:hAnsi="Times New Roman"/>
        </w:rPr>
        <w:t xml:space="preserve"> de pratiques de conception.</w:t>
      </w:r>
      <w:r>
        <w:rPr>
          <w:rFonts w:ascii="Times New Roman" w:hAnsi="Times New Roman"/>
        </w:rPr>
        <w:t xml:space="preserve"> </w:t>
      </w:r>
      <w:r w:rsidRPr="00FB28CB">
        <w:rPr>
          <w:rFonts w:ascii="Times New Roman" w:hAnsi="Times New Roman"/>
        </w:rPr>
        <w:t xml:space="preserve">Les participants seront invités à poursuivre </w:t>
      </w:r>
      <w:r w:rsidR="00A16762">
        <w:rPr>
          <w:rFonts w:ascii="Times New Roman" w:hAnsi="Times New Roman"/>
        </w:rPr>
        <w:t>ces nouvelles explorations du territoire</w:t>
      </w:r>
      <w:r w:rsidRPr="00FB28CB">
        <w:rPr>
          <w:rFonts w:ascii="Times New Roman" w:hAnsi="Times New Roman"/>
        </w:rPr>
        <w:t xml:space="preserve"> au « Rendez-vous des carnets de voyage » (</w:t>
      </w:r>
      <w:hyperlink r:id="rId5" w:history="1">
        <w:r w:rsidRPr="00FB28CB">
          <w:rPr>
            <w:rStyle w:val="Lienhypertexte"/>
            <w:rFonts w:ascii="Times New Roman" w:hAnsi="Times New Roman"/>
          </w:rPr>
          <w:t>http://www.rendezvous-carnetdevoyage.com/</w:t>
        </w:r>
      </w:hyperlink>
      <w:r w:rsidRPr="00FB28CB">
        <w:rPr>
          <w:rFonts w:ascii="Times New Roman" w:hAnsi="Times New Roman"/>
        </w:rPr>
        <w:t>)</w:t>
      </w:r>
      <w:r>
        <w:rPr>
          <w:rFonts w:ascii="Times New Roman" w:hAnsi="Times New Roman"/>
        </w:rPr>
        <w:t>.</w:t>
      </w:r>
    </w:p>
    <w:p w:rsidR="00296AE2" w:rsidRDefault="00296AE2" w:rsidP="00296AE2">
      <w:pPr>
        <w:rPr>
          <w:rFonts w:ascii="Times New Roman" w:hAnsi="Times New Roman"/>
        </w:rPr>
      </w:pPr>
    </w:p>
    <w:p w:rsidR="00296AE2" w:rsidRDefault="00296AE2" w:rsidP="00296AE2">
      <w:pPr>
        <w:rPr>
          <w:rFonts w:ascii="Times New Roman" w:hAnsi="Times New Roman"/>
          <w:b/>
        </w:rPr>
      </w:pPr>
      <w:r>
        <w:rPr>
          <w:rFonts w:ascii="Times New Roman" w:hAnsi="Times New Roman"/>
          <w:b/>
        </w:rPr>
        <w:t>Publication</w:t>
      </w:r>
    </w:p>
    <w:p w:rsidR="00296AE2" w:rsidRPr="00C3778E" w:rsidRDefault="00296AE2" w:rsidP="00296AE2">
      <w:pPr>
        <w:rPr>
          <w:rFonts w:ascii="Times New Roman" w:hAnsi="Times New Roman"/>
          <w:b/>
        </w:rPr>
      </w:pPr>
    </w:p>
    <w:p w:rsidR="00296AE2" w:rsidRDefault="00296AE2" w:rsidP="00296AE2">
      <w:pPr>
        <w:jc w:val="both"/>
        <w:rPr>
          <w:rFonts w:ascii="Times New Roman" w:hAnsi="Times New Roman"/>
        </w:rPr>
      </w:pPr>
      <w:r>
        <w:rPr>
          <w:rFonts w:ascii="Times New Roman" w:hAnsi="Times New Roman"/>
        </w:rPr>
        <w:t>Un ouvrage, sous la responsabilité scientifique de Sylvie Lardon et Alexis Pernet, sera édité dans la série des publications ERPS. Il comprendra les conférences, la sélection d’articles présentés et les témoignages des échanges des ateliers.</w:t>
      </w:r>
      <w:r w:rsidR="00AF68EF">
        <w:rPr>
          <w:rFonts w:ascii="Times New Roman" w:hAnsi="Times New Roman"/>
        </w:rPr>
        <w:t xml:space="preserve"> Des actes numériques de la journée scientifique pourront également être diffusés.</w:t>
      </w:r>
    </w:p>
    <w:p w:rsidR="00A8496F" w:rsidRPr="00677652" w:rsidRDefault="00A8496F" w:rsidP="00677652">
      <w:pPr>
        <w:jc w:val="both"/>
        <w:rPr>
          <w:rFonts w:ascii="Times New Roman" w:hAnsi="Times New Roman"/>
        </w:rPr>
      </w:pPr>
    </w:p>
    <w:p w:rsidR="00677652" w:rsidRPr="00677652" w:rsidRDefault="00677652" w:rsidP="00677652">
      <w:pPr>
        <w:jc w:val="both"/>
        <w:rPr>
          <w:rFonts w:ascii="Times New Roman" w:hAnsi="Times New Roman"/>
          <w:b/>
        </w:rPr>
      </w:pPr>
      <w:r w:rsidRPr="00677652">
        <w:rPr>
          <w:rFonts w:ascii="Times New Roman" w:hAnsi="Times New Roman"/>
          <w:b/>
        </w:rPr>
        <w:t>Formats et calendrier</w:t>
      </w:r>
    </w:p>
    <w:p w:rsidR="00A8496F" w:rsidRPr="00677652" w:rsidRDefault="00A8496F" w:rsidP="00677652">
      <w:pPr>
        <w:jc w:val="both"/>
        <w:rPr>
          <w:rFonts w:ascii="Times New Roman" w:hAnsi="Times New Roman"/>
        </w:rPr>
      </w:pPr>
    </w:p>
    <w:p w:rsidR="00677652" w:rsidRDefault="00A8496F" w:rsidP="00677652">
      <w:pPr>
        <w:jc w:val="both"/>
        <w:rPr>
          <w:rFonts w:ascii="Times New Roman" w:hAnsi="Times New Roman"/>
        </w:rPr>
      </w:pPr>
      <w:r w:rsidRPr="00677652">
        <w:rPr>
          <w:rFonts w:ascii="Times New Roman" w:hAnsi="Times New Roman"/>
        </w:rPr>
        <w:t xml:space="preserve">Cet appel à communication s’adresse à la communauté scientifique (doctorants et chercheurs en </w:t>
      </w:r>
      <w:proofErr w:type="spellStart"/>
      <w:r w:rsidRPr="00677652">
        <w:rPr>
          <w:rFonts w:ascii="Times New Roman" w:hAnsi="Times New Roman"/>
        </w:rPr>
        <w:t>Ensa</w:t>
      </w:r>
      <w:proofErr w:type="spellEnd"/>
      <w:r w:rsidRPr="00677652">
        <w:rPr>
          <w:rFonts w:ascii="Times New Roman" w:hAnsi="Times New Roman"/>
        </w:rPr>
        <w:t xml:space="preserve">, écoles d'ingénieur, universités, instituts spécialisés), française et internationale ; </w:t>
      </w:r>
      <w:r w:rsidR="0094580A" w:rsidRPr="00677652">
        <w:rPr>
          <w:rFonts w:ascii="Times New Roman" w:hAnsi="Times New Roman"/>
        </w:rPr>
        <w:t>i</w:t>
      </w:r>
      <w:r w:rsidRPr="00677652">
        <w:rPr>
          <w:rFonts w:ascii="Times New Roman" w:hAnsi="Times New Roman"/>
        </w:rPr>
        <w:t xml:space="preserve">l </w:t>
      </w:r>
      <w:r w:rsidR="0000499D">
        <w:rPr>
          <w:rFonts w:ascii="Times New Roman" w:hAnsi="Times New Roman"/>
        </w:rPr>
        <w:t xml:space="preserve">est aussi tourné vers les </w:t>
      </w:r>
      <w:r w:rsidRPr="00677652">
        <w:rPr>
          <w:rFonts w:ascii="Times New Roman" w:hAnsi="Times New Roman"/>
        </w:rPr>
        <w:t xml:space="preserve">acteurs territoriaux (administrations de l'État, collectivités locales et territoriales, associations, établissements </w:t>
      </w:r>
      <w:proofErr w:type="gramStart"/>
      <w:r w:rsidRPr="00677652">
        <w:rPr>
          <w:rFonts w:ascii="Times New Roman" w:hAnsi="Times New Roman"/>
        </w:rPr>
        <w:t>publics…)</w:t>
      </w:r>
      <w:proofErr w:type="gramEnd"/>
      <w:r w:rsidRPr="00677652">
        <w:rPr>
          <w:rFonts w:ascii="Times New Roman" w:hAnsi="Times New Roman"/>
        </w:rPr>
        <w:t>. Des propositions associant ces deux catégories d'acteurs sont encouragées. Sont sollicités des travaux de recherche, achevés ou en cours, ainsi que des relations critiques d’expériences de projet et de terrain, sous forme de propositions d’article.</w:t>
      </w:r>
    </w:p>
    <w:p w:rsidR="00A8496F" w:rsidRPr="00677652" w:rsidRDefault="00A8496F" w:rsidP="00677652">
      <w:pPr>
        <w:jc w:val="both"/>
        <w:rPr>
          <w:rFonts w:ascii="Times New Roman" w:hAnsi="Times New Roman"/>
        </w:rPr>
      </w:pPr>
    </w:p>
    <w:p w:rsidR="00A8496F" w:rsidRPr="00677652" w:rsidRDefault="00A8496F" w:rsidP="00677652">
      <w:pPr>
        <w:jc w:val="both"/>
        <w:rPr>
          <w:rFonts w:ascii="Times New Roman" w:hAnsi="Times New Roman"/>
        </w:rPr>
      </w:pPr>
      <w:r w:rsidRPr="00677652">
        <w:rPr>
          <w:rFonts w:ascii="Times New Roman" w:hAnsi="Times New Roman"/>
        </w:rPr>
        <w:t>Les propositions seront form</w:t>
      </w:r>
      <w:r w:rsidR="00AF68EF">
        <w:rPr>
          <w:rFonts w:ascii="Times New Roman" w:hAnsi="Times New Roman"/>
        </w:rPr>
        <w:t xml:space="preserve">ulées sous la forme d’un résumé, mettant en évidence le terrain, le type de problématique, les points clés du projet ou de la démarche présentée, ses principaux résultats. Il peut être accompagné </w:t>
      </w:r>
      <w:r w:rsidRPr="00677652">
        <w:rPr>
          <w:rFonts w:ascii="Times New Roman" w:hAnsi="Times New Roman"/>
        </w:rPr>
        <w:t xml:space="preserve">d’une page d’illustrations. Ce texte sera accompagné de références bibliographiques (5 maximum) et d’une biographie synthétique de </w:t>
      </w:r>
      <w:proofErr w:type="gramStart"/>
      <w:r w:rsidRPr="00677652">
        <w:rPr>
          <w:rFonts w:ascii="Times New Roman" w:hAnsi="Times New Roman"/>
        </w:rPr>
        <w:t>l’(</w:t>
      </w:r>
      <w:proofErr w:type="gramEnd"/>
      <w:r w:rsidRPr="00677652">
        <w:rPr>
          <w:rFonts w:ascii="Times New Roman" w:hAnsi="Times New Roman"/>
        </w:rPr>
        <w:t>ou des) auteur(s) de 400 signes. Il précisera la</w:t>
      </w:r>
      <w:r w:rsidR="0094580A" w:rsidRPr="00677652">
        <w:rPr>
          <w:rFonts w:ascii="Times New Roman" w:hAnsi="Times New Roman"/>
        </w:rPr>
        <w:t xml:space="preserve"> </w:t>
      </w:r>
      <w:r w:rsidRPr="00677652">
        <w:rPr>
          <w:rFonts w:ascii="Times New Roman" w:hAnsi="Times New Roman"/>
        </w:rPr>
        <w:t xml:space="preserve">thématique de référence (selon l’un des 3 axes). </w:t>
      </w:r>
    </w:p>
    <w:p w:rsidR="00677652" w:rsidRDefault="00677652" w:rsidP="00677652">
      <w:pPr>
        <w:jc w:val="both"/>
        <w:rPr>
          <w:rFonts w:ascii="Times New Roman" w:hAnsi="Times New Roman"/>
        </w:rPr>
      </w:pPr>
    </w:p>
    <w:p w:rsidR="00A8496F" w:rsidRPr="00677652" w:rsidRDefault="00A8496F" w:rsidP="00677652">
      <w:pPr>
        <w:jc w:val="both"/>
        <w:rPr>
          <w:rFonts w:ascii="Times New Roman" w:hAnsi="Times New Roman"/>
        </w:rPr>
      </w:pPr>
      <w:r w:rsidRPr="00677652">
        <w:rPr>
          <w:rFonts w:ascii="Times New Roman" w:hAnsi="Times New Roman"/>
        </w:rPr>
        <w:t xml:space="preserve">Le résumé sera transmis à l’adresse </w:t>
      </w:r>
      <w:hyperlink r:id="rId6" w:history="1">
        <w:r w:rsidR="00A5422F" w:rsidRPr="001C18B7">
          <w:rPr>
            <w:rStyle w:val="Lienhypertexte"/>
            <w:rFonts w:ascii="Times New Roman" w:hAnsi="Times New Roman"/>
          </w:rPr>
          <w:t>erps@clermont-fd.archi.fr</w:t>
        </w:r>
      </w:hyperlink>
      <w:r w:rsidR="00A5422F">
        <w:rPr>
          <w:rFonts w:ascii="Times New Roman" w:hAnsi="Times New Roman"/>
        </w:rPr>
        <w:t xml:space="preserve"> pour le 15 juin 2013.</w:t>
      </w:r>
    </w:p>
    <w:p w:rsidR="00A5422F" w:rsidRDefault="00A5422F" w:rsidP="00677652">
      <w:pPr>
        <w:jc w:val="both"/>
        <w:rPr>
          <w:rFonts w:ascii="Times New Roman" w:hAnsi="Times New Roman"/>
        </w:rPr>
      </w:pPr>
    </w:p>
    <w:p w:rsidR="0094580A" w:rsidRPr="00677652" w:rsidRDefault="00A8496F" w:rsidP="00677652">
      <w:pPr>
        <w:jc w:val="both"/>
        <w:rPr>
          <w:rFonts w:ascii="Times New Roman" w:hAnsi="Times New Roman"/>
        </w:rPr>
      </w:pPr>
      <w:r w:rsidRPr="00677652">
        <w:rPr>
          <w:rFonts w:ascii="Times New Roman" w:hAnsi="Times New Roman"/>
        </w:rPr>
        <w:t>Le comité scientifique sélectionnera les présentations plénières pour le 15 juillet. Les auteurs enverront leur article pour le 1</w:t>
      </w:r>
      <w:r w:rsidR="0094580A" w:rsidRPr="00677652">
        <w:rPr>
          <w:rFonts w:ascii="Times New Roman" w:hAnsi="Times New Roman"/>
        </w:rPr>
        <w:t>er</w:t>
      </w:r>
      <w:r w:rsidRPr="00677652">
        <w:rPr>
          <w:rFonts w:ascii="Times New Roman" w:hAnsi="Times New Roman"/>
        </w:rPr>
        <w:t xml:space="preserve"> novembre dernier délai.</w:t>
      </w:r>
    </w:p>
    <w:p w:rsidR="00677652" w:rsidRDefault="00677652" w:rsidP="00677652">
      <w:pPr>
        <w:jc w:val="both"/>
        <w:rPr>
          <w:rFonts w:ascii="Times New Roman" w:hAnsi="Times New Roman"/>
        </w:rPr>
      </w:pPr>
    </w:p>
    <w:p w:rsidR="00A8496F" w:rsidRPr="00677652" w:rsidRDefault="00A8496F" w:rsidP="00677652">
      <w:pPr>
        <w:jc w:val="both"/>
        <w:rPr>
          <w:rFonts w:ascii="Times New Roman" w:hAnsi="Times New Roman"/>
        </w:rPr>
      </w:pPr>
      <w:r w:rsidRPr="00677652">
        <w:rPr>
          <w:rFonts w:ascii="Times New Roman" w:hAnsi="Times New Roman"/>
        </w:rPr>
        <w:t xml:space="preserve">Il est à noter qu’au moins un des auteurs devra être présent </w:t>
      </w:r>
      <w:r w:rsidR="00A5422F">
        <w:rPr>
          <w:rFonts w:ascii="Times New Roman" w:hAnsi="Times New Roman"/>
        </w:rPr>
        <w:t>lors de la journée scientifique</w:t>
      </w:r>
      <w:r w:rsidRPr="00677652">
        <w:rPr>
          <w:rFonts w:ascii="Times New Roman" w:hAnsi="Times New Roman"/>
        </w:rPr>
        <w:t xml:space="preserve"> pour que l’article soit publié. </w:t>
      </w:r>
    </w:p>
    <w:p w:rsidR="002174F4" w:rsidRDefault="002174F4" w:rsidP="002174F4">
      <w:pPr>
        <w:rPr>
          <w:rFonts w:ascii="Times New Roman" w:hAnsi="Times New Roman"/>
          <w:b/>
        </w:rPr>
      </w:pPr>
    </w:p>
    <w:p w:rsidR="002174F4" w:rsidRDefault="002174F4" w:rsidP="002174F4">
      <w:pPr>
        <w:rPr>
          <w:rFonts w:ascii="Times New Roman" w:hAnsi="Times New Roman"/>
          <w:b/>
        </w:rPr>
      </w:pPr>
      <w:r w:rsidRPr="002174F4">
        <w:rPr>
          <w:rFonts w:ascii="Times New Roman" w:hAnsi="Times New Roman"/>
          <w:b/>
        </w:rPr>
        <w:t xml:space="preserve">Comité </w:t>
      </w:r>
      <w:r>
        <w:rPr>
          <w:rFonts w:ascii="Times New Roman" w:hAnsi="Times New Roman"/>
          <w:b/>
        </w:rPr>
        <w:t>d'organisation</w:t>
      </w:r>
    </w:p>
    <w:p w:rsidR="002174F4" w:rsidRPr="002174F4" w:rsidRDefault="002174F4" w:rsidP="002174F4">
      <w:pPr>
        <w:rPr>
          <w:rFonts w:ascii="Times New Roman" w:hAnsi="Times New Roman"/>
          <w:b/>
        </w:rPr>
      </w:pPr>
    </w:p>
    <w:p w:rsidR="002174F4" w:rsidRPr="002174F4" w:rsidRDefault="002174F4" w:rsidP="002174F4">
      <w:pPr>
        <w:rPr>
          <w:rFonts w:ascii="Times New Roman" w:hAnsi="Times New Roman"/>
        </w:rPr>
      </w:pPr>
      <w:r w:rsidRPr="002174F4">
        <w:rPr>
          <w:rFonts w:ascii="Times New Roman" w:hAnsi="Times New Roman"/>
        </w:rPr>
        <w:t>Luc Bousquet</w:t>
      </w:r>
      <w:r>
        <w:rPr>
          <w:rFonts w:ascii="Times New Roman" w:hAnsi="Times New Roman"/>
        </w:rPr>
        <w:t>, ENSA Lyon</w:t>
      </w:r>
    </w:p>
    <w:p w:rsidR="002174F4" w:rsidRPr="002174F4" w:rsidRDefault="002174F4" w:rsidP="002174F4">
      <w:pPr>
        <w:rPr>
          <w:rFonts w:ascii="Times New Roman" w:hAnsi="Times New Roman"/>
        </w:rPr>
      </w:pPr>
      <w:r w:rsidRPr="002174F4">
        <w:rPr>
          <w:rFonts w:ascii="Times New Roman" w:hAnsi="Times New Roman"/>
        </w:rPr>
        <w:t xml:space="preserve">Philippe </w:t>
      </w:r>
      <w:proofErr w:type="spellStart"/>
      <w:r w:rsidRPr="002174F4">
        <w:rPr>
          <w:rFonts w:ascii="Times New Roman" w:hAnsi="Times New Roman"/>
        </w:rPr>
        <w:t>Bucherer</w:t>
      </w:r>
      <w:proofErr w:type="spellEnd"/>
      <w:r>
        <w:rPr>
          <w:rFonts w:ascii="Times New Roman" w:hAnsi="Times New Roman"/>
        </w:rPr>
        <w:t>, ENSA Clermont-Ferrand</w:t>
      </w:r>
    </w:p>
    <w:p w:rsidR="002174F4" w:rsidRPr="002174F4" w:rsidRDefault="002174F4" w:rsidP="002174F4">
      <w:pPr>
        <w:rPr>
          <w:rFonts w:ascii="Times New Roman" w:hAnsi="Times New Roman"/>
        </w:rPr>
      </w:pPr>
      <w:r w:rsidRPr="002174F4">
        <w:rPr>
          <w:rFonts w:ascii="Times New Roman" w:hAnsi="Times New Roman"/>
        </w:rPr>
        <w:t xml:space="preserve">Pascal </w:t>
      </w:r>
      <w:proofErr w:type="spellStart"/>
      <w:r w:rsidRPr="002174F4">
        <w:rPr>
          <w:rFonts w:ascii="Times New Roman" w:hAnsi="Times New Roman"/>
        </w:rPr>
        <w:t>Eynard</w:t>
      </w:r>
      <w:proofErr w:type="spellEnd"/>
      <w:r>
        <w:rPr>
          <w:rFonts w:ascii="Times New Roman" w:hAnsi="Times New Roman"/>
        </w:rPr>
        <w:t xml:space="preserve">, </w:t>
      </w:r>
      <w:proofErr w:type="spellStart"/>
      <w:r>
        <w:rPr>
          <w:rFonts w:ascii="Times New Roman" w:hAnsi="Times New Roman"/>
        </w:rPr>
        <w:t>AgroParisTech</w:t>
      </w:r>
      <w:proofErr w:type="spellEnd"/>
      <w:r>
        <w:rPr>
          <w:rFonts w:ascii="Times New Roman" w:hAnsi="Times New Roman"/>
        </w:rPr>
        <w:t xml:space="preserve"> Clermont-Ferrand</w:t>
      </w:r>
    </w:p>
    <w:p w:rsidR="002174F4" w:rsidRPr="002174F4" w:rsidRDefault="002174F4" w:rsidP="002174F4">
      <w:pPr>
        <w:rPr>
          <w:rFonts w:ascii="Times New Roman" w:hAnsi="Times New Roman"/>
        </w:rPr>
      </w:pPr>
      <w:r w:rsidRPr="002174F4">
        <w:rPr>
          <w:rFonts w:ascii="Times New Roman" w:hAnsi="Times New Roman"/>
        </w:rPr>
        <w:t xml:space="preserve">Fabien </w:t>
      </w:r>
      <w:proofErr w:type="spellStart"/>
      <w:r w:rsidRPr="002174F4">
        <w:rPr>
          <w:rFonts w:ascii="Times New Roman" w:hAnsi="Times New Roman"/>
        </w:rPr>
        <w:t>Jubertie</w:t>
      </w:r>
      <w:proofErr w:type="spellEnd"/>
      <w:r>
        <w:rPr>
          <w:rFonts w:ascii="Times New Roman" w:hAnsi="Times New Roman"/>
        </w:rPr>
        <w:t>, ENSA Clermont-Ferrand</w:t>
      </w:r>
    </w:p>
    <w:p w:rsidR="002174F4" w:rsidRPr="002174F4" w:rsidRDefault="002174F4" w:rsidP="002174F4">
      <w:pPr>
        <w:rPr>
          <w:rFonts w:ascii="Times New Roman" w:hAnsi="Times New Roman"/>
        </w:rPr>
      </w:pPr>
      <w:r w:rsidRPr="002174F4">
        <w:rPr>
          <w:rFonts w:ascii="Times New Roman" w:hAnsi="Times New Roman"/>
        </w:rPr>
        <w:t>Jacques Porte</w:t>
      </w:r>
      <w:r>
        <w:rPr>
          <w:rFonts w:ascii="Times New Roman" w:hAnsi="Times New Roman"/>
        </w:rPr>
        <w:t>, ENSA Saint-</w:t>
      </w:r>
      <w:r w:rsidR="00A876ED">
        <w:rPr>
          <w:rFonts w:ascii="Times New Roman" w:hAnsi="Times New Roman"/>
        </w:rPr>
        <w:t>É</w:t>
      </w:r>
      <w:r>
        <w:rPr>
          <w:rFonts w:ascii="Times New Roman" w:hAnsi="Times New Roman"/>
        </w:rPr>
        <w:t>tienne</w:t>
      </w:r>
    </w:p>
    <w:p w:rsidR="002174F4" w:rsidRPr="002174F4" w:rsidRDefault="002174F4" w:rsidP="002174F4">
      <w:pPr>
        <w:rPr>
          <w:rFonts w:ascii="Times New Roman" w:hAnsi="Times New Roman"/>
        </w:rPr>
      </w:pPr>
      <w:r w:rsidRPr="002174F4">
        <w:rPr>
          <w:rFonts w:ascii="Times New Roman" w:hAnsi="Times New Roman"/>
        </w:rPr>
        <w:t xml:space="preserve">Dominique </w:t>
      </w:r>
      <w:proofErr w:type="spellStart"/>
      <w:r w:rsidRPr="002174F4">
        <w:rPr>
          <w:rFonts w:ascii="Times New Roman" w:hAnsi="Times New Roman"/>
        </w:rPr>
        <w:t>Vergnaud</w:t>
      </w:r>
      <w:proofErr w:type="spellEnd"/>
      <w:r>
        <w:rPr>
          <w:rFonts w:ascii="Times New Roman" w:hAnsi="Times New Roman"/>
        </w:rPr>
        <w:t xml:space="preserve">, PNR </w:t>
      </w:r>
      <w:proofErr w:type="spellStart"/>
      <w:r>
        <w:rPr>
          <w:rFonts w:ascii="Times New Roman" w:hAnsi="Times New Roman"/>
        </w:rPr>
        <w:t>Livradois-Forez</w:t>
      </w:r>
      <w:proofErr w:type="spellEnd"/>
    </w:p>
    <w:p w:rsidR="008566D0" w:rsidRPr="00677652" w:rsidRDefault="008566D0" w:rsidP="00677652">
      <w:pPr>
        <w:jc w:val="both"/>
        <w:rPr>
          <w:rFonts w:ascii="Times New Roman" w:hAnsi="Times New Roman"/>
        </w:rPr>
      </w:pPr>
    </w:p>
    <w:p w:rsidR="00677652" w:rsidRPr="00DD124B" w:rsidRDefault="00677652" w:rsidP="00677652">
      <w:pPr>
        <w:jc w:val="both"/>
        <w:rPr>
          <w:rFonts w:ascii="Times New Roman" w:hAnsi="Times New Roman"/>
          <w:b/>
        </w:rPr>
      </w:pPr>
      <w:r w:rsidRPr="00DD124B">
        <w:rPr>
          <w:rFonts w:ascii="Times New Roman" w:hAnsi="Times New Roman"/>
          <w:b/>
        </w:rPr>
        <w:t>Comité scientifique</w:t>
      </w:r>
    </w:p>
    <w:p w:rsidR="00677652" w:rsidRPr="00DD124B" w:rsidRDefault="00677652" w:rsidP="00677652">
      <w:pPr>
        <w:jc w:val="both"/>
        <w:rPr>
          <w:rFonts w:ascii="Times New Roman" w:hAnsi="Times New Roman"/>
        </w:rPr>
      </w:pPr>
    </w:p>
    <w:p w:rsidR="00A5422F" w:rsidRPr="00DD124B" w:rsidRDefault="00A5422F" w:rsidP="00627837">
      <w:pPr>
        <w:jc w:val="both"/>
        <w:rPr>
          <w:rFonts w:ascii="Times New Roman" w:hAnsi="Times New Roman"/>
        </w:rPr>
      </w:pPr>
      <w:r w:rsidRPr="00DD124B">
        <w:rPr>
          <w:rFonts w:ascii="Times New Roman" w:hAnsi="Times New Roman"/>
        </w:rPr>
        <w:t xml:space="preserve">Monique </w:t>
      </w:r>
      <w:proofErr w:type="spellStart"/>
      <w:r w:rsidRPr="00DD124B">
        <w:rPr>
          <w:rFonts w:ascii="Times New Roman" w:hAnsi="Times New Roman"/>
        </w:rPr>
        <w:t>Barruel</w:t>
      </w:r>
      <w:proofErr w:type="spellEnd"/>
      <w:r w:rsidRPr="00DD124B">
        <w:rPr>
          <w:rFonts w:ascii="Times New Roman" w:hAnsi="Times New Roman"/>
        </w:rPr>
        <w:t xml:space="preserve">, </w:t>
      </w:r>
      <w:r w:rsidRPr="00DD124B">
        <w:rPr>
          <w:rFonts w:ascii="Times New Roman" w:hAnsi="Times New Roman"/>
          <w:caps/>
        </w:rPr>
        <w:t>Ensa</w:t>
      </w:r>
      <w:r w:rsidRPr="00DD124B">
        <w:rPr>
          <w:rFonts w:ascii="Times New Roman" w:hAnsi="Times New Roman"/>
        </w:rPr>
        <w:t xml:space="preserve"> Clermont-Ferrand</w:t>
      </w:r>
    </w:p>
    <w:p w:rsidR="000256B9" w:rsidRDefault="000256B9" w:rsidP="00A876ED">
      <w:pPr>
        <w:jc w:val="both"/>
        <w:rPr>
          <w:rFonts w:ascii="Times New Roman" w:hAnsi="Times New Roman"/>
        </w:rPr>
      </w:pPr>
      <w:r>
        <w:rPr>
          <w:rFonts w:ascii="Times New Roman" w:hAnsi="Times New Roman"/>
        </w:rPr>
        <w:t xml:space="preserve">Boris Bouchet, </w:t>
      </w:r>
      <w:r w:rsidRPr="00DD124B">
        <w:rPr>
          <w:rFonts w:ascii="Times New Roman" w:hAnsi="Times New Roman"/>
          <w:caps/>
        </w:rPr>
        <w:t>Ensa</w:t>
      </w:r>
      <w:r w:rsidRPr="00DD124B">
        <w:rPr>
          <w:rFonts w:ascii="Times New Roman" w:hAnsi="Times New Roman"/>
        </w:rPr>
        <w:t xml:space="preserve"> Clermont-Ferrand</w:t>
      </w:r>
    </w:p>
    <w:p w:rsidR="00A876ED" w:rsidRPr="00DD124B" w:rsidRDefault="00A876ED" w:rsidP="00A876ED">
      <w:pPr>
        <w:jc w:val="both"/>
        <w:rPr>
          <w:rFonts w:ascii="Times New Roman" w:hAnsi="Times New Roman"/>
        </w:rPr>
      </w:pPr>
      <w:r w:rsidRPr="00DD124B">
        <w:rPr>
          <w:rFonts w:ascii="Times New Roman" w:hAnsi="Times New Roman"/>
        </w:rPr>
        <w:t xml:space="preserve">Hervé </w:t>
      </w:r>
      <w:proofErr w:type="spellStart"/>
      <w:r w:rsidRPr="00DD124B">
        <w:rPr>
          <w:rFonts w:ascii="Times New Roman" w:hAnsi="Times New Roman"/>
        </w:rPr>
        <w:t>Davodeau</w:t>
      </w:r>
      <w:proofErr w:type="spellEnd"/>
      <w:r w:rsidRPr="00DD124B">
        <w:rPr>
          <w:rFonts w:ascii="Times New Roman" w:hAnsi="Times New Roman"/>
        </w:rPr>
        <w:t xml:space="preserve">, </w:t>
      </w:r>
      <w:proofErr w:type="spellStart"/>
      <w:r w:rsidRPr="00DD124B">
        <w:rPr>
          <w:rFonts w:ascii="Times New Roman" w:hAnsi="Times New Roman"/>
        </w:rPr>
        <w:t>AgroCampusOuest-Angers</w:t>
      </w:r>
      <w:proofErr w:type="spellEnd"/>
      <w:r w:rsidRPr="00DD124B">
        <w:rPr>
          <w:rFonts w:ascii="Times New Roman" w:hAnsi="Times New Roman"/>
        </w:rPr>
        <w:t>, UMR Espaces et Sociétés</w:t>
      </w:r>
    </w:p>
    <w:p w:rsidR="00A16762" w:rsidRDefault="00677652" w:rsidP="00677652">
      <w:pPr>
        <w:jc w:val="both"/>
        <w:rPr>
          <w:rFonts w:ascii="Times New Roman" w:hAnsi="Times New Roman"/>
        </w:rPr>
      </w:pPr>
      <w:r w:rsidRPr="00DD124B">
        <w:rPr>
          <w:rFonts w:ascii="Times New Roman" w:hAnsi="Times New Roman"/>
        </w:rPr>
        <w:t xml:space="preserve">Xavier Guillot, </w:t>
      </w:r>
      <w:r w:rsidRPr="00DD124B">
        <w:rPr>
          <w:rFonts w:ascii="Times New Roman" w:hAnsi="Times New Roman"/>
          <w:caps/>
        </w:rPr>
        <w:t>Ensa</w:t>
      </w:r>
      <w:r w:rsidR="00627837" w:rsidRPr="00DD124B">
        <w:rPr>
          <w:rFonts w:ascii="Times New Roman" w:hAnsi="Times New Roman"/>
        </w:rPr>
        <w:t xml:space="preserve"> </w:t>
      </w:r>
      <w:r w:rsidRPr="00DD124B">
        <w:rPr>
          <w:rFonts w:ascii="Times New Roman" w:hAnsi="Times New Roman"/>
        </w:rPr>
        <w:t>S</w:t>
      </w:r>
      <w:r w:rsidR="00627837" w:rsidRPr="00DD124B">
        <w:rPr>
          <w:rFonts w:ascii="Times New Roman" w:hAnsi="Times New Roman"/>
        </w:rPr>
        <w:t>aint-Étienne</w:t>
      </w:r>
    </w:p>
    <w:p w:rsidR="00677652" w:rsidRPr="00DD124B" w:rsidRDefault="00A16762" w:rsidP="00677652">
      <w:pPr>
        <w:jc w:val="both"/>
        <w:rPr>
          <w:rFonts w:ascii="Times New Roman" w:hAnsi="Times New Roman"/>
        </w:rPr>
      </w:pPr>
      <w:r>
        <w:rPr>
          <w:rFonts w:ascii="Times New Roman" w:hAnsi="Times New Roman"/>
        </w:rPr>
        <w:t xml:space="preserve">Thierry </w:t>
      </w:r>
      <w:proofErr w:type="spellStart"/>
      <w:r>
        <w:rPr>
          <w:rFonts w:ascii="Times New Roman" w:hAnsi="Times New Roman"/>
        </w:rPr>
        <w:t>Jeanmonod</w:t>
      </w:r>
      <w:proofErr w:type="spellEnd"/>
      <w:r>
        <w:rPr>
          <w:rFonts w:ascii="Times New Roman" w:hAnsi="Times New Roman"/>
        </w:rPr>
        <w:t>, ENSAP Bordeaux</w:t>
      </w:r>
    </w:p>
    <w:p w:rsidR="00677652" w:rsidRPr="00DD124B" w:rsidRDefault="00677652" w:rsidP="00677652">
      <w:pPr>
        <w:jc w:val="both"/>
        <w:rPr>
          <w:rFonts w:ascii="Times New Roman" w:hAnsi="Times New Roman"/>
        </w:rPr>
      </w:pPr>
      <w:r w:rsidRPr="00DD124B">
        <w:rPr>
          <w:rFonts w:ascii="Times New Roman" w:hAnsi="Times New Roman"/>
        </w:rPr>
        <w:t xml:space="preserve">Sylvie Lardon, INRA &amp; </w:t>
      </w:r>
      <w:proofErr w:type="spellStart"/>
      <w:r w:rsidRPr="00DD124B">
        <w:rPr>
          <w:rFonts w:ascii="Times New Roman" w:hAnsi="Times New Roman"/>
        </w:rPr>
        <w:t>AgroParisTech</w:t>
      </w:r>
      <w:proofErr w:type="spellEnd"/>
      <w:r w:rsidRPr="00DD124B">
        <w:rPr>
          <w:rFonts w:ascii="Times New Roman" w:hAnsi="Times New Roman"/>
        </w:rPr>
        <w:t xml:space="preserve">, UMR </w:t>
      </w:r>
      <w:proofErr w:type="spellStart"/>
      <w:r w:rsidRPr="00DD124B">
        <w:rPr>
          <w:rFonts w:ascii="Times New Roman" w:hAnsi="Times New Roman"/>
        </w:rPr>
        <w:t>Métafort</w:t>
      </w:r>
      <w:proofErr w:type="spellEnd"/>
    </w:p>
    <w:p w:rsidR="00A16762" w:rsidRDefault="00A16762" w:rsidP="00677652">
      <w:pPr>
        <w:jc w:val="both"/>
        <w:rPr>
          <w:rFonts w:ascii="Times New Roman" w:hAnsi="Times New Roman"/>
        </w:rPr>
      </w:pPr>
      <w:r>
        <w:rPr>
          <w:rFonts w:ascii="Times New Roman" w:hAnsi="Times New Roman"/>
        </w:rPr>
        <w:t xml:space="preserve">Mathilde </w:t>
      </w:r>
      <w:proofErr w:type="spellStart"/>
      <w:r>
        <w:rPr>
          <w:rFonts w:ascii="Times New Roman" w:hAnsi="Times New Roman"/>
        </w:rPr>
        <w:t>Lavenu</w:t>
      </w:r>
      <w:proofErr w:type="spellEnd"/>
      <w:r>
        <w:rPr>
          <w:rFonts w:ascii="Times New Roman" w:hAnsi="Times New Roman"/>
        </w:rPr>
        <w:t xml:space="preserve">, </w:t>
      </w:r>
      <w:r w:rsidRPr="00DD124B">
        <w:rPr>
          <w:rFonts w:ascii="Times New Roman" w:hAnsi="Times New Roman"/>
          <w:caps/>
        </w:rPr>
        <w:t>Ensa</w:t>
      </w:r>
      <w:r w:rsidRPr="00DD124B">
        <w:rPr>
          <w:rFonts w:ascii="Times New Roman" w:hAnsi="Times New Roman"/>
        </w:rPr>
        <w:t xml:space="preserve"> Clermont-Ferrand</w:t>
      </w:r>
    </w:p>
    <w:p w:rsidR="00677652" w:rsidRPr="00DD124B" w:rsidRDefault="00677652" w:rsidP="00677652">
      <w:pPr>
        <w:jc w:val="both"/>
        <w:rPr>
          <w:rFonts w:ascii="Times New Roman" w:hAnsi="Times New Roman"/>
        </w:rPr>
      </w:pPr>
      <w:r w:rsidRPr="00DD124B">
        <w:rPr>
          <w:rFonts w:ascii="Times New Roman" w:hAnsi="Times New Roman"/>
        </w:rPr>
        <w:t xml:space="preserve">Salma </w:t>
      </w:r>
      <w:proofErr w:type="spellStart"/>
      <w:r w:rsidRPr="00DD124B">
        <w:rPr>
          <w:rFonts w:ascii="Times New Roman" w:hAnsi="Times New Roman"/>
        </w:rPr>
        <w:t>Loudiyi</w:t>
      </w:r>
      <w:proofErr w:type="spellEnd"/>
      <w:r w:rsidRPr="00DD124B">
        <w:rPr>
          <w:rFonts w:ascii="Times New Roman" w:hAnsi="Times New Roman"/>
        </w:rPr>
        <w:t xml:space="preserve">, </w:t>
      </w:r>
      <w:proofErr w:type="spellStart"/>
      <w:r w:rsidRPr="00DD124B">
        <w:rPr>
          <w:rFonts w:ascii="Times New Roman" w:hAnsi="Times New Roman"/>
        </w:rPr>
        <w:t>VetAgro</w:t>
      </w:r>
      <w:proofErr w:type="spellEnd"/>
      <w:r w:rsidRPr="00DD124B">
        <w:rPr>
          <w:rFonts w:ascii="Times New Roman" w:hAnsi="Times New Roman"/>
        </w:rPr>
        <w:t xml:space="preserve"> Sup, UMR </w:t>
      </w:r>
      <w:proofErr w:type="spellStart"/>
      <w:r w:rsidRPr="00DD124B">
        <w:rPr>
          <w:rFonts w:ascii="Times New Roman" w:hAnsi="Times New Roman"/>
        </w:rPr>
        <w:t>Métafort</w:t>
      </w:r>
      <w:proofErr w:type="spellEnd"/>
    </w:p>
    <w:p w:rsidR="000256B9" w:rsidRPr="000256B9" w:rsidRDefault="000256B9" w:rsidP="000256B9">
      <w:pPr>
        <w:jc w:val="both"/>
        <w:rPr>
          <w:rFonts w:ascii="Times New Roman" w:hAnsi="Times New Roman"/>
        </w:rPr>
      </w:pPr>
      <w:r w:rsidRPr="000256B9">
        <w:rPr>
          <w:rFonts w:ascii="Times New Roman" w:hAnsi="Times New Roman"/>
        </w:rPr>
        <w:t xml:space="preserve">David </w:t>
      </w:r>
      <w:proofErr w:type="spellStart"/>
      <w:r w:rsidRPr="000256B9">
        <w:rPr>
          <w:rFonts w:ascii="Times New Roman" w:hAnsi="Times New Roman"/>
        </w:rPr>
        <w:t>Marcillon</w:t>
      </w:r>
      <w:proofErr w:type="spellEnd"/>
      <w:r w:rsidRPr="000256B9">
        <w:rPr>
          <w:rFonts w:ascii="Times New Roman" w:hAnsi="Times New Roman"/>
        </w:rPr>
        <w:t>, ENSA Lyon</w:t>
      </w:r>
      <w:r w:rsidR="00A16762">
        <w:rPr>
          <w:rFonts w:ascii="Times New Roman" w:hAnsi="Times New Roman"/>
        </w:rPr>
        <w:t xml:space="preserve">, </w:t>
      </w:r>
      <w:proofErr w:type="spellStart"/>
      <w:r w:rsidR="00A16762">
        <w:rPr>
          <w:rFonts w:ascii="Times New Roman" w:hAnsi="Times New Roman"/>
        </w:rPr>
        <w:t>Gerphau</w:t>
      </w:r>
      <w:proofErr w:type="spellEnd"/>
    </w:p>
    <w:p w:rsidR="00627837" w:rsidRPr="00DD124B" w:rsidRDefault="00627837" w:rsidP="00627837">
      <w:pPr>
        <w:jc w:val="both"/>
        <w:rPr>
          <w:rFonts w:ascii="Times New Roman" w:hAnsi="Times New Roman"/>
        </w:rPr>
      </w:pPr>
      <w:r w:rsidRPr="00DD124B">
        <w:rPr>
          <w:rFonts w:ascii="Times New Roman" w:hAnsi="Times New Roman"/>
        </w:rPr>
        <w:t xml:space="preserve">Jean-Luc </w:t>
      </w:r>
      <w:proofErr w:type="spellStart"/>
      <w:r w:rsidRPr="00DD124B">
        <w:rPr>
          <w:rFonts w:ascii="Times New Roman" w:hAnsi="Times New Roman"/>
        </w:rPr>
        <w:t>Monteix</w:t>
      </w:r>
      <w:proofErr w:type="spellEnd"/>
      <w:r w:rsidRPr="00DD124B">
        <w:rPr>
          <w:rFonts w:ascii="Times New Roman" w:hAnsi="Times New Roman"/>
        </w:rPr>
        <w:t xml:space="preserve">, PNR </w:t>
      </w:r>
      <w:proofErr w:type="spellStart"/>
      <w:r w:rsidRPr="00DD124B">
        <w:rPr>
          <w:rFonts w:ascii="Times New Roman" w:hAnsi="Times New Roman"/>
        </w:rPr>
        <w:t>Livradois-Forez</w:t>
      </w:r>
      <w:proofErr w:type="spellEnd"/>
    </w:p>
    <w:p w:rsidR="00495B33" w:rsidRPr="00DD124B" w:rsidRDefault="00677652" w:rsidP="00677652">
      <w:pPr>
        <w:jc w:val="both"/>
        <w:rPr>
          <w:rFonts w:ascii="Times New Roman" w:hAnsi="Times New Roman"/>
        </w:rPr>
      </w:pPr>
      <w:r w:rsidRPr="00DD124B">
        <w:rPr>
          <w:rFonts w:ascii="Times New Roman" w:hAnsi="Times New Roman"/>
        </w:rPr>
        <w:t xml:space="preserve">Alexis Pernet, </w:t>
      </w:r>
      <w:r w:rsidRPr="00DD124B">
        <w:rPr>
          <w:rFonts w:ascii="Times New Roman" w:hAnsi="Times New Roman"/>
          <w:caps/>
        </w:rPr>
        <w:t>Ensa</w:t>
      </w:r>
      <w:r w:rsidR="00627837" w:rsidRPr="00DD124B">
        <w:rPr>
          <w:rFonts w:ascii="Times New Roman" w:hAnsi="Times New Roman"/>
        </w:rPr>
        <w:t xml:space="preserve"> Clermont-Ferrand</w:t>
      </w:r>
      <w:r w:rsidRPr="00DD124B">
        <w:rPr>
          <w:rFonts w:ascii="Times New Roman" w:hAnsi="Times New Roman"/>
        </w:rPr>
        <w:t xml:space="preserve">, </w:t>
      </w:r>
      <w:proofErr w:type="spellStart"/>
      <w:r w:rsidRPr="00DD124B">
        <w:rPr>
          <w:rFonts w:ascii="Times New Roman" w:hAnsi="Times New Roman"/>
        </w:rPr>
        <w:t>Larep</w:t>
      </w:r>
      <w:proofErr w:type="spellEnd"/>
      <w:r w:rsidRPr="00DD124B">
        <w:rPr>
          <w:rFonts w:ascii="Times New Roman" w:hAnsi="Times New Roman"/>
        </w:rPr>
        <w:t xml:space="preserve"> (ENSP Versailles)</w:t>
      </w:r>
    </w:p>
    <w:p w:rsidR="00551B87" w:rsidRPr="00DD124B" w:rsidRDefault="00551B87" w:rsidP="00551B87">
      <w:pPr>
        <w:jc w:val="both"/>
        <w:rPr>
          <w:rFonts w:ascii="Times New Roman" w:hAnsi="Times New Roman"/>
        </w:rPr>
      </w:pPr>
      <w:r w:rsidRPr="00DD124B">
        <w:rPr>
          <w:rFonts w:ascii="Times New Roman" w:hAnsi="Times New Roman"/>
        </w:rPr>
        <w:t xml:space="preserve">Vincent </w:t>
      </w:r>
      <w:proofErr w:type="spellStart"/>
      <w:r w:rsidRPr="00DD124B">
        <w:rPr>
          <w:rFonts w:ascii="Times New Roman" w:hAnsi="Times New Roman"/>
        </w:rPr>
        <w:t>Piveteau</w:t>
      </w:r>
      <w:proofErr w:type="spellEnd"/>
      <w:r w:rsidRPr="00DD124B">
        <w:rPr>
          <w:rFonts w:ascii="Times New Roman" w:hAnsi="Times New Roman"/>
        </w:rPr>
        <w:t>, ENSP Versailles</w:t>
      </w:r>
    </w:p>
    <w:p w:rsidR="00677652" w:rsidRPr="00DD124B" w:rsidRDefault="00495B33" w:rsidP="00677652">
      <w:pPr>
        <w:jc w:val="both"/>
        <w:rPr>
          <w:rFonts w:ascii="Times New Roman" w:hAnsi="Times New Roman"/>
        </w:rPr>
      </w:pPr>
      <w:r w:rsidRPr="00DD124B">
        <w:rPr>
          <w:rFonts w:ascii="Times New Roman" w:hAnsi="Times New Roman"/>
        </w:rPr>
        <w:t xml:space="preserve">Jean-Yves </w:t>
      </w:r>
      <w:proofErr w:type="spellStart"/>
      <w:r w:rsidRPr="00DD124B">
        <w:rPr>
          <w:rFonts w:ascii="Times New Roman" w:hAnsi="Times New Roman"/>
        </w:rPr>
        <w:t>Quay</w:t>
      </w:r>
      <w:proofErr w:type="spellEnd"/>
      <w:r w:rsidRPr="00DD124B">
        <w:rPr>
          <w:rFonts w:ascii="Times New Roman" w:hAnsi="Times New Roman"/>
        </w:rPr>
        <w:t xml:space="preserve">, </w:t>
      </w:r>
      <w:r w:rsidRPr="00DD124B">
        <w:rPr>
          <w:rFonts w:ascii="Times New Roman" w:hAnsi="Times New Roman"/>
          <w:caps/>
        </w:rPr>
        <w:t>Ensa</w:t>
      </w:r>
      <w:r w:rsidRPr="00DD124B">
        <w:rPr>
          <w:rFonts w:ascii="Times New Roman" w:hAnsi="Times New Roman"/>
        </w:rPr>
        <w:t xml:space="preserve"> Lyon</w:t>
      </w:r>
    </w:p>
    <w:p w:rsidR="00AF68EF" w:rsidRDefault="00677652" w:rsidP="00A16762">
      <w:pPr>
        <w:jc w:val="both"/>
        <w:rPr>
          <w:rFonts w:ascii="Times New Roman" w:hAnsi="Times New Roman"/>
        </w:rPr>
      </w:pPr>
      <w:r w:rsidRPr="00DD124B">
        <w:rPr>
          <w:rFonts w:ascii="Times New Roman" w:hAnsi="Times New Roman"/>
        </w:rPr>
        <w:t xml:space="preserve">Laurent </w:t>
      </w:r>
      <w:proofErr w:type="spellStart"/>
      <w:r w:rsidRPr="00DD124B">
        <w:rPr>
          <w:rFonts w:ascii="Times New Roman" w:hAnsi="Times New Roman"/>
        </w:rPr>
        <w:t>Rieutort</w:t>
      </w:r>
      <w:proofErr w:type="spellEnd"/>
      <w:r w:rsidR="00627837" w:rsidRPr="00DD124B">
        <w:rPr>
          <w:rFonts w:ascii="Times New Roman" w:hAnsi="Times New Roman"/>
        </w:rPr>
        <w:t xml:space="preserve">, Université Blaise Pascal Clermont-Ferrand, </w:t>
      </w:r>
      <w:proofErr w:type="spellStart"/>
      <w:r w:rsidR="00627837" w:rsidRPr="00DD124B">
        <w:rPr>
          <w:rFonts w:ascii="Times New Roman" w:hAnsi="Times New Roman"/>
        </w:rPr>
        <w:t>Ceramac</w:t>
      </w:r>
      <w:proofErr w:type="spellEnd"/>
    </w:p>
    <w:p w:rsidR="00CC3EC3" w:rsidRDefault="00AF68EF" w:rsidP="00A16762">
      <w:pPr>
        <w:jc w:val="both"/>
        <w:rPr>
          <w:rFonts w:ascii="Times New Roman" w:hAnsi="Times New Roman"/>
        </w:rPr>
      </w:pPr>
      <w:r>
        <w:rPr>
          <w:rFonts w:ascii="Times New Roman" w:hAnsi="Times New Roman"/>
        </w:rPr>
        <w:t>Caroline Varlet, ENSA Normandie</w:t>
      </w:r>
    </w:p>
    <w:p w:rsidR="00CC3EC3" w:rsidRDefault="00CC3EC3" w:rsidP="00A16762">
      <w:pPr>
        <w:jc w:val="both"/>
        <w:rPr>
          <w:rFonts w:ascii="Times New Roman" w:hAnsi="Times New Roman"/>
        </w:rPr>
      </w:pPr>
    </w:p>
    <w:p w:rsidR="00CC3EC3" w:rsidRPr="00CC3EC3" w:rsidRDefault="00CC3EC3" w:rsidP="00A16762">
      <w:pPr>
        <w:jc w:val="both"/>
        <w:rPr>
          <w:rFonts w:ascii="Times New Roman" w:hAnsi="Times New Roman"/>
          <w:b/>
        </w:rPr>
      </w:pPr>
      <w:r w:rsidRPr="00CC3EC3">
        <w:rPr>
          <w:rFonts w:ascii="Times New Roman" w:hAnsi="Times New Roman"/>
          <w:b/>
        </w:rPr>
        <w:t>Site Web du colloque (en préparation) :</w:t>
      </w:r>
    </w:p>
    <w:p w:rsidR="00AF68EF" w:rsidRDefault="00CC3EC3" w:rsidP="00A16762">
      <w:pPr>
        <w:jc w:val="both"/>
        <w:rPr>
          <w:rFonts w:ascii="Times New Roman" w:hAnsi="Times New Roman"/>
        </w:rPr>
      </w:pPr>
      <w:hyperlink r:id="rId7" w:history="1">
        <w:r w:rsidRPr="00CC3EC3">
          <w:rPr>
            <w:rStyle w:val="Lienhypertexte"/>
            <w:rFonts w:ascii="Times New Roman" w:hAnsi="Times New Roman"/>
          </w:rPr>
          <w:t>http://espacerural.archi.fr/</w:t>
        </w:r>
      </w:hyperlink>
    </w:p>
    <w:p w:rsidR="00AF68EF" w:rsidRDefault="00AF68EF" w:rsidP="00A16762">
      <w:pPr>
        <w:jc w:val="both"/>
        <w:rPr>
          <w:rFonts w:ascii="Times New Roman" w:hAnsi="Times New Roman"/>
        </w:rPr>
      </w:pPr>
    </w:p>
    <w:p w:rsidR="00204C88" w:rsidRPr="00AF68EF" w:rsidRDefault="00204C88" w:rsidP="00204C88">
      <w:pPr>
        <w:jc w:val="center"/>
        <w:rPr>
          <w:rFonts w:ascii="Times New Roman" w:hAnsi="Times New Roman"/>
          <w:b/>
          <w:sz w:val="20"/>
        </w:rPr>
      </w:pPr>
      <w:r>
        <w:rPr>
          <w:rFonts w:ascii="Times New Roman" w:hAnsi="Times New Roman"/>
        </w:rPr>
        <w:br w:type="page"/>
      </w:r>
      <w:r w:rsidRPr="00AF68EF">
        <w:rPr>
          <w:rFonts w:ascii="Times New Roman" w:hAnsi="Times New Roman"/>
          <w:b/>
          <w:sz w:val="20"/>
        </w:rPr>
        <w:t>Programme prévisionnel</w:t>
      </w:r>
    </w:p>
    <w:p w:rsidR="005F5B1F" w:rsidRPr="00AF68EF" w:rsidRDefault="005F5B1F" w:rsidP="00204C88">
      <w:pPr>
        <w:jc w:val="both"/>
        <w:rPr>
          <w:rFonts w:ascii="Times New Roman" w:hAnsi="Times New Roman"/>
          <w:b/>
          <w:color w:val="000000" w:themeColor="text1"/>
          <w:sz w:val="20"/>
        </w:rPr>
      </w:pPr>
    </w:p>
    <w:p w:rsidR="00204C88" w:rsidRPr="00AF68EF" w:rsidRDefault="00204C88" w:rsidP="00204C88">
      <w:pPr>
        <w:jc w:val="both"/>
        <w:rPr>
          <w:rFonts w:ascii="Times New Roman" w:hAnsi="Times New Roman"/>
          <w:b/>
          <w:color w:val="000000" w:themeColor="text1"/>
          <w:sz w:val="20"/>
          <w:u w:val="single"/>
        </w:rPr>
      </w:pPr>
      <w:r w:rsidRPr="00AF68EF">
        <w:rPr>
          <w:rFonts w:ascii="Times New Roman" w:hAnsi="Times New Roman"/>
          <w:b/>
          <w:color w:val="000000" w:themeColor="text1"/>
          <w:sz w:val="20"/>
          <w:u w:val="single"/>
        </w:rPr>
        <w:t>Mercredi 13 novembre</w:t>
      </w:r>
    </w:p>
    <w:p w:rsidR="005F5B1F" w:rsidRPr="00AF68EF" w:rsidRDefault="005F5B1F" w:rsidP="00204C88">
      <w:pPr>
        <w:jc w:val="both"/>
        <w:rPr>
          <w:rFonts w:ascii="Times New Roman" w:hAnsi="Times New Roman"/>
          <w:b/>
          <w:color w:val="000000" w:themeColor="text1"/>
          <w:sz w:val="20"/>
        </w:rPr>
      </w:pPr>
    </w:p>
    <w:p w:rsidR="00204C88" w:rsidRPr="00AF68EF" w:rsidRDefault="00204C88" w:rsidP="00204C88">
      <w:pPr>
        <w:jc w:val="both"/>
        <w:rPr>
          <w:rFonts w:ascii="Times New Roman" w:hAnsi="Times New Roman"/>
          <w:b/>
          <w:color w:val="000000" w:themeColor="text1"/>
          <w:sz w:val="20"/>
        </w:rPr>
      </w:pPr>
      <w:r w:rsidRPr="00AF68EF">
        <w:rPr>
          <w:rFonts w:ascii="Times New Roman" w:hAnsi="Times New Roman"/>
          <w:b/>
          <w:color w:val="000000" w:themeColor="text1"/>
          <w:sz w:val="20"/>
        </w:rPr>
        <w:t>20h30 : Conférence inaugurale (ENSACF)</w:t>
      </w:r>
    </w:p>
    <w:p w:rsidR="00204C88" w:rsidRPr="00AF68EF" w:rsidRDefault="00204C88" w:rsidP="00204C88">
      <w:pPr>
        <w:jc w:val="both"/>
        <w:rPr>
          <w:rFonts w:ascii="Times New Roman" w:hAnsi="Times New Roman"/>
          <w:b/>
          <w:color w:val="000000" w:themeColor="text1"/>
          <w:sz w:val="20"/>
        </w:rPr>
      </w:pPr>
      <w:r w:rsidRPr="00AF68EF">
        <w:rPr>
          <w:rFonts w:ascii="Times New Roman" w:hAnsi="Times New Roman"/>
          <w:b/>
          <w:color w:val="000000" w:themeColor="text1"/>
          <w:sz w:val="20"/>
        </w:rPr>
        <w:t xml:space="preserve">Catherine </w:t>
      </w:r>
      <w:proofErr w:type="spellStart"/>
      <w:r w:rsidRPr="00AF68EF">
        <w:rPr>
          <w:rFonts w:ascii="Times New Roman" w:hAnsi="Times New Roman"/>
          <w:b/>
          <w:color w:val="000000" w:themeColor="text1"/>
          <w:sz w:val="20"/>
        </w:rPr>
        <w:t>Maumi</w:t>
      </w:r>
      <w:proofErr w:type="spellEnd"/>
      <w:r w:rsidRPr="00AF68EF">
        <w:rPr>
          <w:rFonts w:ascii="Times New Roman" w:hAnsi="Times New Roman"/>
          <w:b/>
          <w:color w:val="000000" w:themeColor="text1"/>
          <w:sz w:val="20"/>
        </w:rPr>
        <w:t>, professeure à l'école nationale supérieure d'architecture de Grenoble</w:t>
      </w:r>
    </w:p>
    <w:p w:rsidR="00204C88" w:rsidRPr="00AF68EF" w:rsidRDefault="00204C88" w:rsidP="00204C88">
      <w:pPr>
        <w:jc w:val="both"/>
        <w:rPr>
          <w:rFonts w:ascii="Times New Roman" w:hAnsi="Times New Roman"/>
          <w:color w:val="000000" w:themeColor="text1"/>
          <w:sz w:val="20"/>
        </w:rPr>
      </w:pPr>
    </w:p>
    <w:p w:rsidR="00204C88" w:rsidRPr="00AF68EF" w:rsidRDefault="00204C88" w:rsidP="00204C88">
      <w:pPr>
        <w:jc w:val="both"/>
        <w:rPr>
          <w:rFonts w:ascii="Times New Roman" w:hAnsi="Times New Roman"/>
          <w:color w:val="000000" w:themeColor="text1"/>
          <w:sz w:val="20"/>
        </w:rPr>
      </w:pPr>
      <w:r w:rsidRPr="00AF68EF">
        <w:rPr>
          <w:rFonts w:ascii="Times New Roman" w:hAnsi="Times New Roman"/>
          <w:color w:val="000000" w:themeColor="text1"/>
          <w:sz w:val="20"/>
        </w:rPr>
        <w:t xml:space="preserve">Thème : Nouvelles explorations régionales : une mise en perspective historique. Dans le contexte nord-américain des années 20 et 30, émerge une pensée nouvelle qui invite à construire des modes de planification régionale fondées sur une double idée de décentralisation et de gestion économe des ressources naturelles. Cette pensée est portée par les membres de la </w:t>
      </w:r>
      <w:proofErr w:type="spellStart"/>
      <w:r w:rsidRPr="00AF68EF">
        <w:rPr>
          <w:rFonts w:ascii="Times New Roman" w:hAnsi="Times New Roman"/>
          <w:color w:val="000000" w:themeColor="text1"/>
          <w:sz w:val="20"/>
        </w:rPr>
        <w:t>Regional</w:t>
      </w:r>
      <w:proofErr w:type="spellEnd"/>
      <w:r w:rsidRPr="00AF68EF">
        <w:rPr>
          <w:rFonts w:ascii="Times New Roman" w:hAnsi="Times New Roman"/>
          <w:color w:val="000000" w:themeColor="text1"/>
          <w:sz w:val="20"/>
        </w:rPr>
        <w:t xml:space="preserve"> Planning Association of </w:t>
      </w:r>
      <w:proofErr w:type="spellStart"/>
      <w:r w:rsidRPr="00AF68EF">
        <w:rPr>
          <w:rFonts w:ascii="Times New Roman" w:hAnsi="Times New Roman"/>
          <w:color w:val="000000" w:themeColor="text1"/>
          <w:sz w:val="20"/>
        </w:rPr>
        <w:t>America</w:t>
      </w:r>
      <w:proofErr w:type="spellEnd"/>
      <w:r w:rsidRPr="00AF68EF">
        <w:rPr>
          <w:rFonts w:ascii="Times New Roman" w:hAnsi="Times New Roman"/>
          <w:color w:val="000000" w:themeColor="text1"/>
          <w:sz w:val="20"/>
        </w:rPr>
        <w:t xml:space="preserve">, parmi lesquels figurent des personnalités éminentes comme l'historien et critique Lewis </w:t>
      </w:r>
      <w:proofErr w:type="spellStart"/>
      <w:r w:rsidRPr="00AF68EF">
        <w:rPr>
          <w:rFonts w:ascii="Times New Roman" w:hAnsi="Times New Roman"/>
          <w:color w:val="000000" w:themeColor="text1"/>
          <w:sz w:val="20"/>
        </w:rPr>
        <w:t>Mumford</w:t>
      </w:r>
      <w:proofErr w:type="spellEnd"/>
      <w:r w:rsidRPr="00AF68EF">
        <w:rPr>
          <w:rFonts w:ascii="Times New Roman" w:hAnsi="Times New Roman"/>
          <w:color w:val="000000" w:themeColor="text1"/>
          <w:sz w:val="20"/>
        </w:rPr>
        <w:t xml:space="preserve">, l'ingénieur forestier </w:t>
      </w:r>
      <w:proofErr w:type="spellStart"/>
      <w:r w:rsidRPr="00AF68EF">
        <w:rPr>
          <w:rFonts w:ascii="Times New Roman" w:hAnsi="Times New Roman"/>
          <w:color w:val="000000" w:themeColor="text1"/>
          <w:sz w:val="20"/>
        </w:rPr>
        <w:t>Benton</w:t>
      </w:r>
      <w:proofErr w:type="spellEnd"/>
      <w:r w:rsidRPr="00AF68EF">
        <w:rPr>
          <w:rFonts w:ascii="Times New Roman" w:hAnsi="Times New Roman"/>
          <w:color w:val="000000" w:themeColor="text1"/>
          <w:sz w:val="20"/>
        </w:rPr>
        <w:t xml:space="preserve"> </w:t>
      </w:r>
      <w:proofErr w:type="spellStart"/>
      <w:r w:rsidRPr="00AF68EF">
        <w:rPr>
          <w:rFonts w:ascii="Times New Roman" w:hAnsi="Times New Roman"/>
          <w:color w:val="000000" w:themeColor="text1"/>
          <w:sz w:val="20"/>
        </w:rPr>
        <w:t>MacKaye</w:t>
      </w:r>
      <w:proofErr w:type="spellEnd"/>
      <w:r w:rsidRPr="00AF68EF">
        <w:rPr>
          <w:rFonts w:ascii="Times New Roman" w:hAnsi="Times New Roman"/>
          <w:color w:val="000000" w:themeColor="text1"/>
          <w:sz w:val="20"/>
        </w:rPr>
        <w:t xml:space="preserve"> ou l'urbaniste Clarence Stein. Appelant à une nouvelle ingénierie pour la gestion de l'espace régional, rappeler l'histoire de ces acteurs offre une mise en perspective nouvelle de nos réflexions contemporaines sur le devenir des espaces</w:t>
      </w:r>
      <w:r w:rsidR="002F184C" w:rsidRPr="00AF68EF">
        <w:rPr>
          <w:rFonts w:ascii="Times New Roman" w:hAnsi="Times New Roman"/>
          <w:color w:val="000000" w:themeColor="text1"/>
          <w:sz w:val="20"/>
        </w:rPr>
        <w:t xml:space="preserve"> ruraux, </w:t>
      </w:r>
      <w:r w:rsidR="00D621A0" w:rsidRPr="00AF68EF">
        <w:rPr>
          <w:rFonts w:ascii="Times New Roman" w:hAnsi="Times New Roman"/>
          <w:color w:val="000000" w:themeColor="text1"/>
          <w:sz w:val="20"/>
        </w:rPr>
        <w:t xml:space="preserve">qu’ils entrent en résonnance avec les espaces </w:t>
      </w:r>
      <w:proofErr w:type="spellStart"/>
      <w:r w:rsidR="00D621A0" w:rsidRPr="00AF68EF">
        <w:rPr>
          <w:rFonts w:ascii="Times New Roman" w:hAnsi="Times New Roman"/>
          <w:color w:val="000000" w:themeColor="text1"/>
          <w:sz w:val="20"/>
        </w:rPr>
        <w:t>métropolisés</w:t>
      </w:r>
      <w:proofErr w:type="spellEnd"/>
      <w:r w:rsidR="00D621A0" w:rsidRPr="00AF68EF">
        <w:rPr>
          <w:rFonts w:ascii="Times New Roman" w:hAnsi="Times New Roman"/>
          <w:color w:val="000000" w:themeColor="text1"/>
          <w:sz w:val="20"/>
        </w:rPr>
        <w:t xml:space="preserve"> ou qu’ils en constituent un horizon plus lointain</w:t>
      </w:r>
      <w:r w:rsidRPr="00AF68EF">
        <w:rPr>
          <w:rFonts w:ascii="Times New Roman" w:hAnsi="Times New Roman"/>
          <w:color w:val="000000" w:themeColor="text1"/>
          <w:sz w:val="20"/>
        </w:rPr>
        <w:t>.</w:t>
      </w:r>
    </w:p>
    <w:p w:rsidR="00AF68EF" w:rsidRDefault="00AF68EF" w:rsidP="00204C88">
      <w:pPr>
        <w:jc w:val="both"/>
        <w:rPr>
          <w:rFonts w:ascii="Times New Roman" w:hAnsi="Times New Roman"/>
          <w:color w:val="000000" w:themeColor="text1"/>
          <w:sz w:val="20"/>
        </w:rPr>
      </w:pPr>
    </w:p>
    <w:p w:rsidR="00204C88" w:rsidRPr="00AF68EF" w:rsidRDefault="005F5B1F" w:rsidP="00204C88">
      <w:pPr>
        <w:jc w:val="both"/>
        <w:rPr>
          <w:rFonts w:ascii="Times New Roman" w:hAnsi="Times New Roman"/>
          <w:color w:val="000000" w:themeColor="text1"/>
          <w:sz w:val="20"/>
        </w:rPr>
      </w:pPr>
      <w:r w:rsidRPr="00AF68EF">
        <w:rPr>
          <w:rFonts w:ascii="Times New Roman" w:hAnsi="Times New Roman"/>
          <w:color w:val="000000" w:themeColor="text1"/>
          <w:sz w:val="20"/>
        </w:rPr>
        <w:t>Présentation</w:t>
      </w:r>
      <w:r w:rsidR="001275C1" w:rsidRPr="00AF68EF">
        <w:rPr>
          <w:rFonts w:ascii="Times New Roman" w:hAnsi="Times New Roman"/>
          <w:color w:val="000000" w:themeColor="text1"/>
          <w:sz w:val="20"/>
        </w:rPr>
        <w:t xml:space="preserve"> de l’</w:t>
      </w:r>
      <w:r w:rsidR="00204C88" w:rsidRPr="00AF68EF">
        <w:rPr>
          <w:rFonts w:ascii="Times New Roman" w:hAnsi="Times New Roman"/>
          <w:color w:val="000000" w:themeColor="text1"/>
          <w:sz w:val="20"/>
        </w:rPr>
        <w:t xml:space="preserve">exposition de travaux de l'atelier </w:t>
      </w:r>
      <w:r w:rsidR="001275C1" w:rsidRPr="00AF68EF">
        <w:rPr>
          <w:rFonts w:ascii="Times New Roman" w:hAnsi="Times New Roman"/>
          <w:color w:val="000000" w:themeColor="text1"/>
          <w:sz w:val="20"/>
        </w:rPr>
        <w:t>T</w:t>
      </w:r>
      <w:r w:rsidR="00204C88" w:rsidRPr="00AF68EF">
        <w:rPr>
          <w:rFonts w:ascii="Times New Roman" w:hAnsi="Times New Roman"/>
          <w:color w:val="000000" w:themeColor="text1"/>
          <w:sz w:val="20"/>
        </w:rPr>
        <w:t xml:space="preserve">erritoires </w:t>
      </w:r>
      <w:r w:rsidR="001275C1" w:rsidRPr="00AF68EF">
        <w:rPr>
          <w:rFonts w:ascii="Times New Roman" w:hAnsi="Times New Roman"/>
          <w:color w:val="000000" w:themeColor="text1"/>
          <w:sz w:val="20"/>
        </w:rPr>
        <w:t xml:space="preserve">ruraux </w:t>
      </w:r>
      <w:r w:rsidR="00204C88" w:rsidRPr="00AF68EF">
        <w:rPr>
          <w:rFonts w:ascii="Times New Roman" w:hAnsi="Times New Roman"/>
          <w:color w:val="000000" w:themeColor="text1"/>
          <w:sz w:val="20"/>
        </w:rPr>
        <w:t>en projet de l'ENSACF (</w:t>
      </w:r>
      <w:proofErr w:type="spellStart"/>
      <w:r w:rsidR="00204C88" w:rsidRPr="00AF68EF">
        <w:rPr>
          <w:rFonts w:ascii="Times New Roman" w:hAnsi="Times New Roman"/>
          <w:color w:val="000000" w:themeColor="text1"/>
          <w:sz w:val="20"/>
        </w:rPr>
        <w:t>Haute-Corrèze</w:t>
      </w:r>
      <w:proofErr w:type="spellEnd"/>
      <w:r w:rsidR="00204C88" w:rsidRPr="00AF68EF">
        <w:rPr>
          <w:rFonts w:ascii="Times New Roman" w:hAnsi="Times New Roman"/>
          <w:color w:val="000000" w:themeColor="text1"/>
          <w:sz w:val="20"/>
        </w:rPr>
        <w:t>)</w:t>
      </w:r>
      <w:ins w:id="0" w:author="Sylvie LARDON" w:date="2013-02-26T15:02:00Z">
        <w:r w:rsidR="00204C88" w:rsidRPr="00AF68EF">
          <w:rPr>
            <w:rFonts w:ascii="Times New Roman" w:hAnsi="Times New Roman"/>
            <w:color w:val="000000" w:themeColor="text1"/>
            <w:sz w:val="20"/>
          </w:rPr>
          <w:t xml:space="preserve">, exposition des travaux du « jeu de territoire » des Combrailles (Formations </w:t>
        </w:r>
        <w:proofErr w:type="spellStart"/>
        <w:r w:rsidR="00204C88" w:rsidRPr="00AF68EF">
          <w:rPr>
            <w:rFonts w:ascii="Times New Roman" w:hAnsi="Times New Roman"/>
            <w:color w:val="000000" w:themeColor="text1"/>
            <w:sz w:val="20"/>
          </w:rPr>
          <w:t>AgroParisTech</w:t>
        </w:r>
      </w:ins>
      <w:proofErr w:type="spellEnd"/>
      <w:ins w:id="1" w:author="Sylvie LARDON" w:date="2013-02-26T15:03:00Z">
        <w:r w:rsidR="00204C88" w:rsidRPr="00AF68EF">
          <w:rPr>
            <w:rFonts w:ascii="Times New Roman" w:hAnsi="Times New Roman"/>
            <w:color w:val="000000" w:themeColor="text1"/>
            <w:sz w:val="20"/>
          </w:rPr>
          <w:t xml:space="preserve"> CEA, master DTNR –TAM et </w:t>
        </w:r>
        <w:proofErr w:type="spellStart"/>
        <w:r w:rsidR="00204C88" w:rsidRPr="00AF68EF">
          <w:rPr>
            <w:rFonts w:ascii="Times New Roman" w:hAnsi="Times New Roman"/>
            <w:color w:val="000000" w:themeColor="text1"/>
            <w:sz w:val="20"/>
          </w:rPr>
          <w:t>formation-action</w:t>
        </w:r>
        <w:proofErr w:type="spellEnd"/>
        <w:r w:rsidR="00204C88" w:rsidRPr="00AF68EF">
          <w:rPr>
            <w:rFonts w:ascii="Times New Roman" w:hAnsi="Times New Roman"/>
            <w:color w:val="000000" w:themeColor="text1"/>
            <w:sz w:val="20"/>
          </w:rPr>
          <w:t xml:space="preserve"> GRETA)</w:t>
        </w:r>
      </w:ins>
      <w:r w:rsidR="00204C88" w:rsidRPr="00AF68EF">
        <w:rPr>
          <w:rFonts w:ascii="Times New Roman" w:hAnsi="Times New Roman"/>
          <w:color w:val="000000" w:themeColor="text1"/>
          <w:sz w:val="20"/>
        </w:rPr>
        <w:t>.]</w:t>
      </w:r>
    </w:p>
    <w:p w:rsidR="00204C88" w:rsidRPr="00AF68EF" w:rsidRDefault="00204C88" w:rsidP="00204C88">
      <w:pPr>
        <w:jc w:val="both"/>
        <w:rPr>
          <w:rFonts w:ascii="Times New Roman" w:hAnsi="Times New Roman"/>
          <w:b/>
          <w:color w:val="000000" w:themeColor="text1"/>
          <w:sz w:val="20"/>
        </w:rPr>
      </w:pPr>
    </w:p>
    <w:p w:rsidR="00AF68EF" w:rsidRDefault="00AF68EF" w:rsidP="00204C88">
      <w:pPr>
        <w:jc w:val="both"/>
        <w:rPr>
          <w:rFonts w:ascii="Times New Roman" w:hAnsi="Times New Roman"/>
          <w:b/>
          <w:color w:val="000000" w:themeColor="text1"/>
          <w:sz w:val="20"/>
        </w:rPr>
      </w:pPr>
    </w:p>
    <w:p w:rsidR="00204C88" w:rsidRPr="00AF68EF" w:rsidRDefault="00204C88" w:rsidP="00204C88">
      <w:pPr>
        <w:jc w:val="both"/>
        <w:rPr>
          <w:rFonts w:ascii="Times New Roman" w:hAnsi="Times New Roman"/>
          <w:b/>
          <w:color w:val="000000" w:themeColor="text1"/>
          <w:sz w:val="20"/>
          <w:u w:val="single"/>
        </w:rPr>
      </w:pPr>
      <w:r w:rsidRPr="00AF68EF">
        <w:rPr>
          <w:rFonts w:ascii="Times New Roman" w:hAnsi="Times New Roman"/>
          <w:b/>
          <w:color w:val="000000" w:themeColor="text1"/>
          <w:sz w:val="20"/>
          <w:u w:val="single"/>
        </w:rPr>
        <w:t>Jeudi 1</w:t>
      </w:r>
      <w:ins w:id="2" w:author="Sylvie LARDON" w:date="2013-02-26T15:04:00Z">
        <w:r w:rsidRPr="00AF68EF">
          <w:rPr>
            <w:rFonts w:ascii="Times New Roman" w:hAnsi="Times New Roman"/>
            <w:b/>
            <w:color w:val="000000" w:themeColor="text1"/>
            <w:sz w:val="20"/>
            <w:u w:val="single"/>
          </w:rPr>
          <w:t>4</w:t>
        </w:r>
      </w:ins>
      <w:r w:rsidRPr="00AF68EF">
        <w:rPr>
          <w:rFonts w:ascii="Times New Roman" w:hAnsi="Times New Roman"/>
          <w:b/>
          <w:color w:val="000000" w:themeColor="text1"/>
          <w:sz w:val="20"/>
          <w:u w:val="single"/>
        </w:rPr>
        <w:t xml:space="preserve"> novembre</w:t>
      </w:r>
    </w:p>
    <w:p w:rsidR="00AF68EF" w:rsidRDefault="00AF68EF" w:rsidP="00204C88">
      <w:pPr>
        <w:jc w:val="both"/>
        <w:rPr>
          <w:rFonts w:ascii="Times New Roman" w:hAnsi="Times New Roman"/>
          <w:b/>
          <w:color w:val="000000" w:themeColor="text1"/>
          <w:sz w:val="20"/>
        </w:rPr>
      </w:pPr>
    </w:p>
    <w:p w:rsidR="00204C88" w:rsidRPr="00AF68EF" w:rsidRDefault="00204C88" w:rsidP="00204C88">
      <w:pPr>
        <w:jc w:val="both"/>
        <w:rPr>
          <w:rFonts w:ascii="Times New Roman" w:hAnsi="Times New Roman"/>
          <w:b/>
          <w:color w:val="000000" w:themeColor="text1"/>
          <w:sz w:val="20"/>
        </w:rPr>
      </w:pPr>
      <w:r w:rsidRPr="00AF68EF">
        <w:rPr>
          <w:rFonts w:ascii="Times New Roman" w:hAnsi="Times New Roman"/>
          <w:b/>
          <w:color w:val="000000" w:themeColor="text1"/>
          <w:sz w:val="20"/>
        </w:rPr>
        <w:t xml:space="preserve">Explorer un territoire par le projet : un voyage en </w:t>
      </w:r>
      <w:proofErr w:type="spellStart"/>
      <w:r w:rsidRPr="00AF68EF">
        <w:rPr>
          <w:rFonts w:ascii="Times New Roman" w:hAnsi="Times New Roman"/>
          <w:b/>
          <w:color w:val="000000" w:themeColor="text1"/>
          <w:sz w:val="20"/>
        </w:rPr>
        <w:t>Livradois-Forez</w:t>
      </w:r>
      <w:proofErr w:type="spellEnd"/>
      <w:r w:rsidRPr="00AF68EF">
        <w:rPr>
          <w:rFonts w:ascii="Times New Roman" w:hAnsi="Times New Roman"/>
          <w:b/>
          <w:color w:val="000000" w:themeColor="text1"/>
          <w:sz w:val="20"/>
        </w:rPr>
        <w:t>.</w:t>
      </w:r>
    </w:p>
    <w:p w:rsidR="00204C88" w:rsidRPr="00AF68EF" w:rsidRDefault="00204C88" w:rsidP="00204C88">
      <w:pPr>
        <w:jc w:val="both"/>
        <w:rPr>
          <w:rFonts w:ascii="Times New Roman" w:hAnsi="Times New Roman"/>
          <w:color w:val="000000" w:themeColor="text1"/>
          <w:sz w:val="20"/>
        </w:rPr>
      </w:pPr>
      <w:r w:rsidRPr="00AF68EF">
        <w:rPr>
          <w:rFonts w:ascii="Times New Roman" w:hAnsi="Times New Roman"/>
          <w:color w:val="000000" w:themeColor="text1"/>
          <w:sz w:val="20"/>
        </w:rPr>
        <w:t xml:space="preserve">Le Parc naturel régional </w:t>
      </w:r>
      <w:proofErr w:type="spellStart"/>
      <w:r w:rsidRPr="00AF68EF">
        <w:rPr>
          <w:rFonts w:ascii="Times New Roman" w:hAnsi="Times New Roman"/>
          <w:color w:val="000000" w:themeColor="text1"/>
          <w:sz w:val="20"/>
        </w:rPr>
        <w:t>Livradois-Forez</w:t>
      </w:r>
      <w:proofErr w:type="spellEnd"/>
      <w:r w:rsidRPr="00AF68EF">
        <w:rPr>
          <w:rFonts w:ascii="Times New Roman" w:hAnsi="Times New Roman"/>
          <w:color w:val="000000" w:themeColor="text1"/>
          <w:sz w:val="20"/>
        </w:rPr>
        <w:t xml:space="preserve"> offre l'exemple d'un territoire ayant fait le choix d'une articulation entre son projet de développement et une exigence de qualité architecturale, urbaine et paysagère. Au-delà de l'engagement commun aux PNR, il mise sur l'émergence et le partage d'une culture de la conception architecturale innovante et inventive</w:t>
      </w:r>
      <w:ins w:id="3" w:author="Sylvie LARDON" w:date="2013-02-26T15:04:00Z">
        <w:r w:rsidRPr="00AF68EF">
          <w:rPr>
            <w:rFonts w:ascii="Times New Roman" w:hAnsi="Times New Roman"/>
            <w:color w:val="000000" w:themeColor="text1"/>
            <w:sz w:val="20"/>
          </w:rPr>
          <w:t xml:space="preserve"> et d’une </w:t>
        </w:r>
      </w:ins>
      <w:ins w:id="4" w:author="Sylvie LARDON" w:date="2013-02-26T15:05:00Z">
        <w:r w:rsidRPr="00AF68EF">
          <w:rPr>
            <w:rFonts w:ascii="Times New Roman" w:hAnsi="Times New Roman"/>
            <w:color w:val="000000" w:themeColor="text1"/>
            <w:sz w:val="20"/>
          </w:rPr>
          <w:t>dynamique</w:t>
        </w:r>
      </w:ins>
      <w:ins w:id="5" w:author="Sylvie LARDON" w:date="2013-02-26T15:04:00Z">
        <w:r w:rsidRPr="00AF68EF">
          <w:rPr>
            <w:rFonts w:ascii="Times New Roman" w:hAnsi="Times New Roman"/>
            <w:color w:val="000000" w:themeColor="text1"/>
            <w:sz w:val="20"/>
          </w:rPr>
          <w:t xml:space="preserve"> de projet </w:t>
        </w:r>
      </w:ins>
      <w:ins w:id="6" w:author="Sylvie LARDON" w:date="2013-02-26T15:05:00Z">
        <w:r w:rsidRPr="00AF68EF">
          <w:rPr>
            <w:rFonts w:ascii="Times New Roman" w:hAnsi="Times New Roman"/>
            <w:color w:val="000000" w:themeColor="text1"/>
            <w:sz w:val="20"/>
          </w:rPr>
          <w:t>territorial</w:t>
        </w:r>
      </w:ins>
      <w:r w:rsidRPr="00AF68EF">
        <w:rPr>
          <w:rFonts w:ascii="Times New Roman" w:hAnsi="Times New Roman"/>
          <w:color w:val="000000" w:themeColor="text1"/>
          <w:sz w:val="20"/>
        </w:rPr>
        <w:t xml:space="preserve">. Cet engagement se concrétise depuis 2010 au travers de la démarche de création d'un atelier d'urbanisme </w:t>
      </w:r>
      <w:ins w:id="7" w:author="Sylvie LARDON" w:date="2013-02-26T15:05:00Z">
        <w:r w:rsidRPr="00AF68EF">
          <w:rPr>
            <w:rFonts w:ascii="Times New Roman" w:hAnsi="Times New Roman"/>
            <w:color w:val="000000" w:themeColor="text1"/>
            <w:sz w:val="20"/>
          </w:rPr>
          <w:t xml:space="preserve">rural </w:t>
        </w:r>
      </w:ins>
      <w:r w:rsidRPr="00AF68EF">
        <w:rPr>
          <w:rFonts w:ascii="Times New Roman" w:hAnsi="Times New Roman"/>
          <w:color w:val="000000" w:themeColor="text1"/>
          <w:sz w:val="20"/>
        </w:rPr>
        <w:t>visant à mettre à la disposition des élus une ingénierie en capacité de porter cette ambition, en cohérence avec les objectifs de la charte 2012-2024. Démarche d'</w:t>
      </w:r>
      <w:proofErr w:type="spellStart"/>
      <w:r w:rsidRPr="00AF68EF">
        <w:rPr>
          <w:rFonts w:ascii="Times New Roman" w:hAnsi="Times New Roman"/>
          <w:color w:val="000000" w:themeColor="text1"/>
          <w:sz w:val="20"/>
        </w:rPr>
        <w:t>éco</w:t>
      </w:r>
      <w:ins w:id="8" w:author="Sylvie LARDON" w:date="2013-02-26T15:05:00Z">
        <w:r w:rsidRPr="00AF68EF">
          <w:rPr>
            <w:rFonts w:ascii="Times New Roman" w:hAnsi="Times New Roman"/>
            <w:color w:val="000000" w:themeColor="text1"/>
            <w:sz w:val="20"/>
          </w:rPr>
          <w:t>-</w:t>
        </w:r>
      </w:ins>
      <w:r w:rsidRPr="00AF68EF">
        <w:rPr>
          <w:rFonts w:ascii="Times New Roman" w:hAnsi="Times New Roman"/>
          <w:color w:val="000000" w:themeColor="text1"/>
          <w:sz w:val="20"/>
        </w:rPr>
        <w:t>hameau</w:t>
      </w:r>
      <w:proofErr w:type="spellEnd"/>
      <w:r w:rsidRPr="00AF68EF">
        <w:rPr>
          <w:rFonts w:ascii="Times New Roman" w:hAnsi="Times New Roman"/>
          <w:color w:val="000000" w:themeColor="text1"/>
          <w:sz w:val="20"/>
        </w:rPr>
        <w:t xml:space="preserve">, programme "Habiter autrement les </w:t>
      </w:r>
      <w:proofErr w:type="spellStart"/>
      <w:r w:rsidRPr="00AF68EF">
        <w:rPr>
          <w:rFonts w:ascii="Times New Roman" w:hAnsi="Times New Roman"/>
          <w:color w:val="000000" w:themeColor="text1"/>
          <w:sz w:val="20"/>
        </w:rPr>
        <w:t>centres-bourgs</w:t>
      </w:r>
      <w:proofErr w:type="spellEnd"/>
      <w:r w:rsidRPr="00AF68EF">
        <w:rPr>
          <w:rFonts w:ascii="Times New Roman" w:hAnsi="Times New Roman"/>
          <w:color w:val="000000" w:themeColor="text1"/>
          <w:sz w:val="20"/>
        </w:rPr>
        <w:t>", accompagnement de documents d'urbanisme intercommunaux sont quelques uns des axes de cette politique, qui cherche des dispositifs innovants pour répondre aux enjeux contemporains de consommation d'espace, de requalification énergétique ou d'attractivité</w:t>
      </w:r>
      <w:ins w:id="9" w:author="Sylvie LARDON" w:date="2013-02-26T15:05:00Z">
        <w:r w:rsidRPr="00AF68EF">
          <w:rPr>
            <w:rFonts w:ascii="Times New Roman" w:hAnsi="Times New Roman"/>
            <w:color w:val="000000" w:themeColor="text1"/>
            <w:sz w:val="20"/>
          </w:rPr>
          <w:t xml:space="preserve"> du territoire</w:t>
        </w:r>
      </w:ins>
      <w:r w:rsidRPr="00AF68EF">
        <w:rPr>
          <w:rFonts w:ascii="Times New Roman" w:hAnsi="Times New Roman"/>
          <w:color w:val="000000" w:themeColor="text1"/>
          <w:sz w:val="20"/>
        </w:rPr>
        <w:t>.</w:t>
      </w:r>
    </w:p>
    <w:p w:rsidR="00204C88" w:rsidRPr="00AF68EF" w:rsidRDefault="00204C88" w:rsidP="00204C88">
      <w:pPr>
        <w:jc w:val="both"/>
        <w:rPr>
          <w:rFonts w:ascii="Times New Roman" w:hAnsi="Times New Roman"/>
          <w:color w:val="000000" w:themeColor="text1"/>
          <w:sz w:val="20"/>
        </w:rPr>
      </w:pPr>
      <w:r w:rsidRPr="00AF68EF">
        <w:rPr>
          <w:rFonts w:ascii="Times New Roman" w:hAnsi="Times New Roman"/>
          <w:color w:val="000000" w:themeColor="text1"/>
          <w:sz w:val="20"/>
        </w:rPr>
        <w:t xml:space="preserve">La journée sera consacrée à une exploration de quelques terrains à enjeux du Parc </w:t>
      </w:r>
      <w:proofErr w:type="spellStart"/>
      <w:r w:rsidRPr="00AF68EF">
        <w:rPr>
          <w:rFonts w:ascii="Times New Roman" w:hAnsi="Times New Roman"/>
          <w:color w:val="000000" w:themeColor="text1"/>
          <w:sz w:val="20"/>
        </w:rPr>
        <w:t>Livradois-Forez</w:t>
      </w:r>
      <w:proofErr w:type="spellEnd"/>
      <w:r w:rsidRPr="00AF68EF">
        <w:rPr>
          <w:rFonts w:ascii="Times New Roman" w:hAnsi="Times New Roman"/>
          <w:color w:val="000000" w:themeColor="text1"/>
          <w:sz w:val="20"/>
        </w:rPr>
        <w:t xml:space="preserve">, en présentant notamment les premiers résultats du programme </w:t>
      </w:r>
      <w:ins w:id="10" w:author="Sylvie LARDON" w:date="2013-02-26T15:05:00Z">
        <w:r w:rsidRPr="00AF68EF">
          <w:rPr>
            <w:rFonts w:ascii="Times New Roman" w:hAnsi="Times New Roman"/>
            <w:color w:val="000000" w:themeColor="text1"/>
            <w:sz w:val="20"/>
          </w:rPr>
          <w:t>« </w:t>
        </w:r>
      </w:ins>
      <w:r w:rsidRPr="00AF68EF">
        <w:rPr>
          <w:rFonts w:ascii="Times New Roman" w:hAnsi="Times New Roman"/>
          <w:color w:val="000000" w:themeColor="text1"/>
          <w:sz w:val="20"/>
        </w:rPr>
        <w:t xml:space="preserve">Habiter autrement les </w:t>
      </w:r>
      <w:proofErr w:type="spellStart"/>
      <w:r w:rsidRPr="00AF68EF">
        <w:rPr>
          <w:rFonts w:ascii="Times New Roman" w:hAnsi="Times New Roman"/>
          <w:color w:val="000000" w:themeColor="text1"/>
          <w:sz w:val="20"/>
        </w:rPr>
        <w:t>centres-bourgs</w:t>
      </w:r>
      <w:proofErr w:type="spellEnd"/>
      <w:ins w:id="11" w:author="Sylvie LARDON" w:date="2013-02-26T15:06:00Z">
        <w:r w:rsidRPr="00AF68EF">
          <w:rPr>
            <w:rFonts w:ascii="Times New Roman" w:hAnsi="Times New Roman"/>
            <w:color w:val="000000" w:themeColor="text1"/>
            <w:sz w:val="20"/>
          </w:rPr>
          <w:t> »</w:t>
        </w:r>
      </w:ins>
      <w:r w:rsidRPr="00AF68EF">
        <w:rPr>
          <w:rFonts w:ascii="Times New Roman" w:hAnsi="Times New Roman"/>
          <w:color w:val="000000" w:themeColor="text1"/>
          <w:sz w:val="20"/>
        </w:rPr>
        <w:t>, auquel les écoles nationales supérieures d'architecture de Clermont-Ferrand et de Lyon ont été associées</w:t>
      </w:r>
      <w:ins w:id="12" w:author="Sylvie LARDON" w:date="2013-02-26T15:06:00Z">
        <w:r w:rsidRPr="00AF68EF">
          <w:rPr>
            <w:rFonts w:ascii="Times New Roman" w:hAnsi="Times New Roman"/>
            <w:color w:val="000000" w:themeColor="text1"/>
            <w:sz w:val="20"/>
          </w:rPr>
          <w:t xml:space="preserve"> et auquel les étudiants d’</w:t>
        </w:r>
        <w:proofErr w:type="spellStart"/>
        <w:r w:rsidRPr="00AF68EF">
          <w:rPr>
            <w:rFonts w:ascii="Times New Roman" w:hAnsi="Times New Roman"/>
            <w:color w:val="000000" w:themeColor="text1"/>
            <w:sz w:val="20"/>
          </w:rPr>
          <w:t>AgroParisTech</w:t>
        </w:r>
        <w:proofErr w:type="spellEnd"/>
        <w:r w:rsidRPr="00AF68EF">
          <w:rPr>
            <w:rFonts w:ascii="Times New Roman" w:hAnsi="Times New Roman"/>
            <w:color w:val="000000" w:themeColor="text1"/>
            <w:sz w:val="20"/>
          </w:rPr>
          <w:t xml:space="preserve"> </w:t>
        </w:r>
      </w:ins>
      <w:ins w:id="13" w:author="Sylvie LARDON" w:date="2013-02-26T15:07:00Z">
        <w:r w:rsidRPr="00AF68EF">
          <w:rPr>
            <w:rFonts w:ascii="Times New Roman" w:hAnsi="Times New Roman"/>
            <w:color w:val="000000" w:themeColor="text1"/>
            <w:sz w:val="20"/>
          </w:rPr>
          <w:t>Clermont-Ferrand ont</w:t>
        </w:r>
      </w:ins>
      <w:ins w:id="14" w:author="Sylvie LARDON" w:date="2013-02-26T15:06:00Z">
        <w:r w:rsidRPr="00AF68EF">
          <w:rPr>
            <w:rFonts w:ascii="Times New Roman" w:hAnsi="Times New Roman"/>
            <w:color w:val="000000" w:themeColor="text1"/>
            <w:sz w:val="20"/>
          </w:rPr>
          <w:t xml:space="preserve"> contribué </w:t>
        </w:r>
      </w:ins>
      <w:r w:rsidRPr="00AF68EF">
        <w:rPr>
          <w:rFonts w:ascii="Times New Roman" w:hAnsi="Times New Roman"/>
          <w:color w:val="000000" w:themeColor="text1"/>
          <w:sz w:val="20"/>
        </w:rPr>
        <w:t>par un regard sur les modes d’habiter du territoire.</w:t>
      </w:r>
    </w:p>
    <w:p w:rsidR="00204C88" w:rsidRPr="00AF68EF" w:rsidRDefault="00204C88" w:rsidP="00204C88">
      <w:pPr>
        <w:jc w:val="both"/>
        <w:rPr>
          <w:rFonts w:ascii="Times New Roman" w:hAnsi="Times New Roman"/>
          <w:color w:val="000000" w:themeColor="text1"/>
          <w:sz w:val="20"/>
        </w:rPr>
      </w:pPr>
    </w:p>
    <w:p w:rsidR="00AF68EF" w:rsidRPr="00AF68EF" w:rsidRDefault="00204C88" w:rsidP="00204C88">
      <w:pPr>
        <w:jc w:val="both"/>
        <w:rPr>
          <w:rFonts w:ascii="Times New Roman" w:hAnsi="Times New Roman"/>
          <w:color w:val="000000" w:themeColor="text1"/>
          <w:sz w:val="20"/>
        </w:rPr>
      </w:pPr>
      <w:r w:rsidRPr="00AF68EF">
        <w:rPr>
          <w:rFonts w:ascii="Times New Roman" w:hAnsi="Times New Roman"/>
          <w:color w:val="000000" w:themeColor="text1"/>
          <w:sz w:val="20"/>
        </w:rPr>
        <w:t>Visite de terrain, lecture de paysage, visite d'opérations, rencontre avec les professionnels et les élus rythmeront la journée, selon deux parcours proposés aux participants</w:t>
      </w:r>
      <w:r w:rsidR="00AF68EF" w:rsidRPr="00AF68EF">
        <w:rPr>
          <w:rFonts w:ascii="Times New Roman" w:hAnsi="Times New Roman"/>
          <w:color w:val="000000" w:themeColor="text1"/>
          <w:sz w:val="20"/>
        </w:rPr>
        <w:t>.</w:t>
      </w:r>
    </w:p>
    <w:p w:rsidR="005F5B1F" w:rsidRPr="00AF68EF" w:rsidRDefault="005F5B1F" w:rsidP="00204C88">
      <w:pPr>
        <w:jc w:val="both"/>
        <w:rPr>
          <w:rFonts w:ascii="Times New Roman" w:hAnsi="Times New Roman"/>
          <w:sz w:val="20"/>
        </w:rPr>
      </w:pPr>
    </w:p>
    <w:p w:rsidR="005F5B1F" w:rsidRPr="00AF68EF" w:rsidRDefault="005F5B1F" w:rsidP="005F5B1F">
      <w:pPr>
        <w:jc w:val="both"/>
        <w:rPr>
          <w:rFonts w:ascii="Times New Roman" w:hAnsi="Times New Roman"/>
          <w:b/>
          <w:color w:val="000000" w:themeColor="text1"/>
          <w:sz w:val="20"/>
        </w:rPr>
      </w:pPr>
      <w:r w:rsidRPr="00AF68EF">
        <w:rPr>
          <w:rFonts w:ascii="Times New Roman" w:hAnsi="Times New Roman"/>
          <w:b/>
          <w:color w:val="000000" w:themeColor="text1"/>
          <w:sz w:val="20"/>
        </w:rPr>
        <w:t>20h30 – Conférences plénières</w:t>
      </w:r>
    </w:p>
    <w:p w:rsidR="005F5B1F" w:rsidRPr="00AF68EF" w:rsidRDefault="005F5B1F" w:rsidP="005F5B1F">
      <w:pPr>
        <w:jc w:val="both"/>
        <w:rPr>
          <w:rFonts w:ascii="Times New Roman" w:hAnsi="Times New Roman"/>
          <w:b/>
          <w:color w:val="000000" w:themeColor="text1"/>
          <w:sz w:val="20"/>
        </w:rPr>
      </w:pPr>
      <w:r w:rsidRPr="00AF68EF">
        <w:rPr>
          <w:rFonts w:ascii="Times New Roman" w:hAnsi="Times New Roman"/>
          <w:b/>
          <w:color w:val="000000" w:themeColor="text1"/>
          <w:sz w:val="20"/>
        </w:rPr>
        <w:t>Architecture et territoire : regards complémentaires, entre pratique de la conception et recherche impliquée.</w:t>
      </w:r>
    </w:p>
    <w:p w:rsidR="005F5B1F" w:rsidRPr="00AF68EF" w:rsidRDefault="005F5B1F" w:rsidP="00204C88">
      <w:pPr>
        <w:jc w:val="both"/>
        <w:rPr>
          <w:rFonts w:ascii="Times New Roman" w:hAnsi="Times New Roman"/>
          <w:sz w:val="20"/>
        </w:rPr>
      </w:pPr>
    </w:p>
    <w:p w:rsidR="00AF68EF" w:rsidRDefault="00AF68EF" w:rsidP="005F5B1F">
      <w:pPr>
        <w:jc w:val="both"/>
        <w:rPr>
          <w:rFonts w:ascii="Times New Roman" w:hAnsi="Times New Roman"/>
          <w:b/>
          <w:color w:val="000000" w:themeColor="text1"/>
          <w:sz w:val="20"/>
        </w:rPr>
      </w:pPr>
    </w:p>
    <w:p w:rsidR="005F5B1F" w:rsidRPr="00AF68EF" w:rsidRDefault="005F5B1F" w:rsidP="005F5B1F">
      <w:pPr>
        <w:jc w:val="both"/>
        <w:rPr>
          <w:rFonts w:ascii="Times New Roman" w:hAnsi="Times New Roman"/>
          <w:b/>
          <w:color w:val="000000" w:themeColor="text1"/>
          <w:sz w:val="20"/>
          <w:u w:val="single"/>
        </w:rPr>
      </w:pPr>
      <w:r w:rsidRPr="00AF68EF">
        <w:rPr>
          <w:rFonts w:ascii="Times New Roman" w:hAnsi="Times New Roman"/>
          <w:b/>
          <w:color w:val="000000" w:themeColor="text1"/>
          <w:sz w:val="20"/>
          <w:u w:val="single"/>
        </w:rPr>
        <w:t>Vendredi 1</w:t>
      </w:r>
      <w:ins w:id="15" w:author="Sylvie LARDON" w:date="2013-02-26T15:14:00Z">
        <w:r w:rsidRPr="00AF68EF">
          <w:rPr>
            <w:rFonts w:ascii="Times New Roman" w:hAnsi="Times New Roman"/>
            <w:b/>
            <w:color w:val="000000" w:themeColor="text1"/>
            <w:sz w:val="20"/>
            <w:u w:val="single"/>
          </w:rPr>
          <w:t>5</w:t>
        </w:r>
      </w:ins>
      <w:del w:id="16" w:author="Sylvie LARDON" w:date="2013-02-26T15:14:00Z">
        <w:r w:rsidRPr="00AF68EF" w:rsidDel="003377CC">
          <w:rPr>
            <w:rFonts w:ascii="Times New Roman" w:hAnsi="Times New Roman"/>
            <w:b/>
            <w:color w:val="000000" w:themeColor="text1"/>
            <w:sz w:val="20"/>
            <w:u w:val="single"/>
          </w:rPr>
          <w:delText>6</w:delText>
        </w:r>
      </w:del>
      <w:r w:rsidRPr="00AF68EF">
        <w:rPr>
          <w:rFonts w:ascii="Times New Roman" w:hAnsi="Times New Roman"/>
          <w:b/>
          <w:color w:val="000000" w:themeColor="text1"/>
          <w:sz w:val="20"/>
          <w:u w:val="single"/>
        </w:rPr>
        <w:t xml:space="preserve"> novembre</w:t>
      </w:r>
    </w:p>
    <w:p w:rsidR="00AF68EF" w:rsidRDefault="00AF68EF" w:rsidP="005F5B1F">
      <w:pPr>
        <w:jc w:val="both"/>
        <w:rPr>
          <w:rFonts w:ascii="Times New Roman" w:hAnsi="Times New Roman"/>
          <w:b/>
          <w:color w:val="000000" w:themeColor="text1"/>
          <w:sz w:val="20"/>
        </w:rPr>
      </w:pPr>
    </w:p>
    <w:p w:rsidR="005F5B1F" w:rsidRPr="00AF68EF" w:rsidRDefault="00CC3EC3" w:rsidP="005F5B1F">
      <w:pPr>
        <w:jc w:val="both"/>
        <w:rPr>
          <w:rFonts w:ascii="Times New Roman" w:hAnsi="Times New Roman"/>
          <w:b/>
          <w:color w:val="000000" w:themeColor="text1"/>
          <w:sz w:val="20"/>
        </w:rPr>
      </w:pPr>
      <w:r>
        <w:rPr>
          <w:rFonts w:ascii="Times New Roman" w:hAnsi="Times New Roman"/>
          <w:b/>
          <w:color w:val="000000" w:themeColor="text1"/>
          <w:sz w:val="20"/>
        </w:rPr>
        <w:t xml:space="preserve">Journée scientifique (en partenariat avec la MSH </w:t>
      </w:r>
      <w:r w:rsidR="005F5B1F" w:rsidRPr="00AF68EF">
        <w:rPr>
          <w:rFonts w:ascii="Times New Roman" w:hAnsi="Times New Roman"/>
          <w:b/>
          <w:color w:val="000000" w:themeColor="text1"/>
          <w:sz w:val="20"/>
        </w:rPr>
        <w:t>Clermont-Ferrand</w:t>
      </w:r>
      <w:r>
        <w:rPr>
          <w:rFonts w:ascii="Times New Roman" w:hAnsi="Times New Roman"/>
          <w:b/>
          <w:color w:val="000000" w:themeColor="text1"/>
          <w:sz w:val="20"/>
        </w:rPr>
        <w:t>)</w:t>
      </w:r>
    </w:p>
    <w:p w:rsidR="005F5B1F" w:rsidRPr="00AF68EF" w:rsidRDefault="005F5B1F" w:rsidP="005F5B1F">
      <w:pPr>
        <w:jc w:val="both"/>
        <w:rPr>
          <w:rFonts w:ascii="Times New Roman" w:hAnsi="Times New Roman"/>
          <w:color w:val="000000" w:themeColor="text1"/>
          <w:sz w:val="20"/>
        </w:rPr>
      </w:pPr>
    </w:p>
    <w:p w:rsidR="005F5B1F" w:rsidRPr="00AF68EF" w:rsidRDefault="005F5B1F" w:rsidP="005F5B1F">
      <w:pPr>
        <w:jc w:val="both"/>
        <w:rPr>
          <w:rFonts w:ascii="Times New Roman" w:hAnsi="Times New Roman"/>
          <w:color w:val="000000" w:themeColor="text1"/>
          <w:sz w:val="20"/>
        </w:rPr>
      </w:pPr>
      <w:r w:rsidRPr="00AF68EF">
        <w:rPr>
          <w:rFonts w:ascii="Times New Roman" w:hAnsi="Times New Roman"/>
          <w:color w:val="000000" w:themeColor="text1"/>
          <w:sz w:val="20"/>
        </w:rPr>
        <w:t>Présentation de l’exposition de travaux de l'atelier Territoires ruraux en projet de l'ENSACF (</w:t>
      </w:r>
      <w:proofErr w:type="spellStart"/>
      <w:r w:rsidRPr="00AF68EF">
        <w:rPr>
          <w:rFonts w:ascii="Times New Roman" w:hAnsi="Times New Roman"/>
          <w:color w:val="000000" w:themeColor="text1"/>
          <w:sz w:val="20"/>
        </w:rPr>
        <w:t>Haut-Allier</w:t>
      </w:r>
      <w:proofErr w:type="spellEnd"/>
      <w:r w:rsidRPr="00AF68EF">
        <w:rPr>
          <w:rFonts w:ascii="Times New Roman" w:hAnsi="Times New Roman"/>
          <w:color w:val="000000" w:themeColor="text1"/>
          <w:sz w:val="20"/>
        </w:rPr>
        <w:t xml:space="preserve"> et Châtaigneraie cantalienne)</w:t>
      </w:r>
      <w:ins w:id="17" w:author="Sylvie LARDON" w:date="2013-02-26T15:15:00Z">
        <w:r w:rsidRPr="00AF68EF">
          <w:rPr>
            <w:rFonts w:ascii="Times New Roman" w:hAnsi="Times New Roman"/>
            <w:color w:val="000000" w:themeColor="text1"/>
            <w:sz w:val="20"/>
          </w:rPr>
          <w:t xml:space="preserve">, exposition des travaux de la </w:t>
        </w:r>
        <w:proofErr w:type="spellStart"/>
        <w:r w:rsidRPr="00AF68EF">
          <w:rPr>
            <w:rFonts w:ascii="Times New Roman" w:hAnsi="Times New Roman"/>
            <w:color w:val="000000" w:themeColor="text1"/>
            <w:sz w:val="20"/>
          </w:rPr>
          <w:t>spring</w:t>
        </w:r>
        <w:proofErr w:type="spellEnd"/>
        <w:r w:rsidRPr="00AF68EF">
          <w:rPr>
            <w:rFonts w:ascii="Times New Roman" w:hAnsi="Times New Roman"/>
            <w:color w:val="000000" w:themeColor="text1"/>
            <w:sz w:val="20"/>
          </w:rPr>
          <w:t xml:space="preserve"> </w:t>
        </w:r>
        <w:proofErr w:type="spellStart"/>
        <w:r w:rsidRPr="00AF68EF">
          <w:rPr>
            <w:rFonts w:ascii="Times New Roman" w:hAnsi="Times New Roman"/>
            <w:color w:val="000000" w:themeColor="text1"/>
            <w:sz w:val="20"/>
          </w:rPr>
          <w:t>school</w:t>
        </w:r>
        <w:proofErr w:type="spellEnd"/>
        <w:r w:rsidRPr="00AF68EF">
          <w:rPr>
            <w:rFonts w:ascii="Times New Roman" w:hAnsi="Times New Roman"/>
            <w:color w:val="000000" w:themeColor="text1"/>
            <w:sz w:val="20"/>
          </w:rPr>
          <w:t xml:space="preserve"> « </w:t>
        </w:r>
      </w:ins>
      <w:ins w:id="18" w:author="Sylvie LARDON" w:date="2013-02-26T15:19:00Z">
        <w:r w:rsidRPr="00AF68EF">
          <w:rPr>
            <w:rFonts w:ascii="Times New Roman" w:hAnsi="Times New Roman"/>
            <w:color w:val="000000" w:themeColor="text1"/>
            <w:sz w:val="20"/>
          </w:rPr>
          <w:t>D</w:t>
        </w:r>
      </w:ins>
      <w:ins w:id="19" w:author="Sylvie LARDON" w:date="2013-02-26T15:15:00Z">
        <w:r w:rsidRPr="00AF68EF">
          <w:rPr>
            <w:rFonts w:ascii="Times New Roman" w:hAnsi="Times New Roman"/>
            <w:color w:val="000000" w:themeColor="text1"/>
            <w:sz w:val="20"/>
          </w:rPr>
          <w:t xml:space="preserve">éveloppement et aménagement intégré des </w:t>
        </w:r>
      </w:ins>
      <w:ins w:id="20" w:author="Sylvie LARDON" w:date="2013-02-26T15:19:00Z">
        <w:r w:rsidRPr="00AF68EF">
          <w:rPr>
            <w:rFonts w:ascii="Times New Roman" w:hAnsi="Times New Roman"/>
            <w:color w:val="000000" w:themeColor="text1"/>
            <w:sz w:val="20"/>
          </w:rPr>
          <w:t>territoires périurbains »</w:t>
        </w:r>
      </w:ins>
      <w:ins w:id="21" w:author="Sylvie LARDON" w:date="2013-02-26T15:15:00Z">
        <w:r w:rsidRPr="00AF68EF">
          <w:rPr>
            <w:rFonts w:ascii="Times New Roman" w:hAnsi="Times New Roman"/>
            <w:color w:val="000000" w:themeColor="text1"/>
            <w:sz w:val="20"/>
          </w:rPr>
          <w:t xml:space="preserve"> </w:t>
        </w:r>
      </w:ins>
      <w:proofErr w:type="spellStart"/>
      <w:ins w:id="22" w:author="Sylvie LARDON" w:date="2013-02-26T15:19:00Z">
        <w:r w:rsidRPr="00AF68EF">
          <w:rPr>
            <w:rFonts w:ascii="Times New Roman" w:hAnsi="Times New Roman"/>
            <w:color w:val="000000" w:themeColor="text1"/>
            <w:sz w:val="20"/>
          </w:rPr>
          <w:t>AgroParisTech</w:t>
        </w:r>
        <w:proofErr w:type="spellEnd"/>
        <w:r w:rsidRPr="00AF68EF">
          <w:rPr>
            <w:rFonts w:ascii="Times New Roman" w:hAnsi="Times New Roman"/>
            <w:color w:val="000000" w:themeColor="text1"/>
            <w:sz w:val="20"/>
          </w:rPr>
          <w:t xml:space="preserve"> et SSSA Pise (Italie)</w:t>
        </w:r>
      </w:ins>
      <w:r w:rsidRPr="00AF68EF">
        <w:rPr>
          <w:rFonts w:ascii="Times New Roman" w:hAnsi="Times New Roman"/>
          <w:color w:val="000000" w:themeColor="text1"/>
          <w:sz w:val="20"/>
        </w:rPr>
        <w:t>.</w:t>
      </w:r>
    </w:p>
    <w:p w:rsidR="005F5B1F" w:rsidRPr="00AF68EF" w:rsidRDefault="005F5B1F" w:rsidP="005F5B1F">
      <w:pPr>
        <w:jc w:val="both"/>
        <w:rPr>
          <w:rFonts w:ascii="Times New Roman" w:hAnsi="Times New Roman"/>
          <w:b/>
          <w:color w:val="000000" w:themeColor="text1"/>
          <w:sz w:val="20"/>
        </w:rPr>
      </w:pPr>
    </w:p>
    <w:p w:rsidR="005F5B1F" w:rsidRPr="00AF68EF" w:rsidRDefault="005F5B1F" w:rsidP="005F5B1F">
      <w:pPr>
        <w:jc w:val="both"/>
        <w:rPr>
          <w:rFonts w:ascii="Times New Roman" w:hAnsi="Times New Roman"/>
          <w:b/>
          <w:color w:val="000000" w:themeColor="text1"/>
          <w:sz w:val="20"/>
        </w:rPr>
      </w:pPr>
      <w:r w:rsidRPr="00AF68EF">
        <w:rPr>
          <w:rFonts w:ascii="Times New Roman" w:hAnsi="Times New Roman"/>
          <w:b/>
          <w:sz w:val="20"/>
        </w:rPr>
        <w:t>Session 1) Organiser une ingénierie de projet, croiser des disciplines et des appartenances.</w:t>
      </w:r>
    </w:p>
    <w:p w:rsidR="005F5B1F" w:rsidRPr="00AF68EF" w:rsidRDefault="005F5B1F" w:rsidP="00204C88">
      <w:pPr>
        <w:jc w:val="both"/>
        <w:rPr>
          <w:rFonts w:ascii="Times New Roman" w:hAnsi="Times New Roman"/>
          <w:b/>
          <w:sz w:val="20"/>
        </w:rPr>
      </w:pPr>
      <w:r w:rsidRPr="00AF68EF">
        <w:rPr>
          <w:rFonts w:ascii="Times New Roman" w:hAnsi="Times New Roman"/>
          <w:b/>
          <w:sz w:val="20"/>
        </w:rPr>
        <w:t>Session 2) Le projet spatial comme levier du développement.</w:t>
      </w:r>
    </w:p>
    <w:p w:rsidR="005F5B1F" w:rsidRPr="00AF68EF" w:rsidRDefault="005F5B1F" w:rsidP="00204C88">
      <w:pPr>
        <w:jc w:val="both"/>
        <w:rPr>
          <w:rFonts w:ascii="Times New Roman" w:hAnsi="Times New Roman"/>
          <w:sz w:val="20"/>
        </w:rPr>
      </w:pPr>
      <w:r w:rsidRPr="00AF68EF">
        <w:rPr>
          <w:rFonts w:ascii="Times New Roman" w:hAnsi="Times New Roman"/>
          <w:b/>
          <w:sz w:val="20"/>
        </w:rPr>
        <w:t>Session 3) Le territoire comme laboratoire.</w:t>
      </w:r>
    </w:p>
    <w:p w:rsidR="008566D0" w:rsidRPr="00AF68EF" w:rsidRDefault="005F5B1F" w:rsidP="00204C88">
      <w:pPr>
        <w:jc w:val="both"/>
        <w:rPr>
          <w:rFonts w:ascii="Times New Roman" w:hAnsi="Times New Roman"/>
          <w:b/>
          <w:sz w:val="20"/>
        </w:rPr>
      </w:pPr>
      <w:r w:rsidRPr="00AF68EF">
        <w:rPr>
          <w:rFonts w:ascii="Times New Roman" w:hAnsi="Times New Roman"/>
          <w:b/>
          <w:sz w:val="20"/>
        </w:rPr>
        <w:t>Clôture du colloque.</w:t>
      </w:r>
    </w:p>
    <w:sectPr w:rsidR="008566D0" w:rsidRPr="00AF68EF" w:rsidSect="008566D0">
      <w:pgSz w:w="11900" w:h="16840"/>
      <w:pgMar w:top="1417" w:right="1417" w:bottom="1417" w:left="1417" w:header="708" w:footer="708" w:gutter="0"/>
      <w:cols w:space="708"/>
      <w:printerSettings r:id="rId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20007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AF68EF" w:rsidRPr="008566D0" w:rsidRDefault="00AF68EF" w:rsidP="00A8496F">
      <w:pPr>
        <w:pStyle w:val="Notedebasdepage"/>
      </w:pPr>
      <w:r w:rsidRPr="008566D0">
        <w:rPr>
          <w:rStyle w:val="Marquenotebasdepage"/>
        </w:rPr>
        <w:footnoteRef/>
      </w:r>
      <w:r w:rsidRPr="008566D0">
        <w:t xml:space="preserve"> Voir les publications qui en ont résulté : Xavier Guillot (</w:t>
      </w:r>
      <w:proofErr w:type="spellStart"/>
      <w:r w:rsidRPr="008566D0">
        <w:t>dir</w:t>
      </w:r>
      <w:proofErr w:type="spellEnd"/>
      <w:r w:rsidRPr="008566D0">
        <w:t xml:space="preserve">), </w:t>
      </w:r>
      <w:r w:rsidRPr="008566D0">
        <w:rPr>
          <w:i/>
          <w:iCs/>
        </w:rPr>
        <w:t>Espace rural &amp; projet architectural. Volume 1, Réflexions introductives, stratégies pédagogiques</w:t>
      </w:r>
      <w:r w:rsidRPr="008566D0">
        <w:t>, Publications de l’Université de Saint-Etienne, 2010, 236 p. ; Xavier Guillot (</w:t>
      </w:r>
      <w:proofErr w:type="spellStart"/>
      <w:r w:rsidRPr="008566D0">
        <w:t>dir</w:t>
      </w:r>
      <w:proofErr w:type="spellEnd"/>
      <w:r w:rsidRPr="008566D0">
        <w:t xml:space="preserve">), </w:t>
      </w:r>
      <w:r w:rsidRPr="008566D0">
        <w:rPr>
          <w:i/>
          <w:iCs/>
        </w:rPr>
        <w:t xml:space="preserve">Espace rural &amp; projet architectural. Volume 2, Vers un nouveau pacte </w:t>
      </w:r>
      <w:proofErr w:type="spellStart"/>
      <w:r w:rsidRPr="008566D0">
        <w:rPr>
          <w:i/>
          <w:iCs/>
        </w:rPr>
        <w:t>ville-campagne</w:t>
      </w:r>
      <w:proofErr w:type="spellEnd"/>
      <w:r w:rsidRPr="008566D0">
        <w:t>. Publications de l’Université de Saint-Etienne, 2011, 234 p. ; Xavier Guillot (</w:t>
      </w:r>
      <w:proofErr w:type="spellStart"/>
      <w:r w:rsidRPr="008566D0">
        <w:t>dir</w:t>
      </w:r>
      <w:proofErr w:type="spellEnd"/>
      <w:r w:rsidRPr="008566D0">
        <w:t xml:space="preserve">), </w:t>
      </w:r>
      <w:r w:rsidRPr="008566D0">
        <w:rPr>
          <w:i/>
          <w:iCs/>
        </w:rPr>
        <w:t>Espace rural &amp; projet architectural. Volume 3</w:t>
      </w:r>
      <w:r w:rsidRPr="008566D0">
        <w:t xml:space="preserve">, </w:t>
      </w:r>
      <w:r w:rsidRPr="008566D0">
        <w:rPr>
          <w:i/>
          <w:iCs/>
        </w:rPr>
        <w:t>Du terrain à la recherche : objets et stratégies</w:t>
      </w:r>
      <w:r w:rsidRPr="008566D0">
        <w:t>. Publications de l’Université de Saint-Etienne, 2012.</w:t>
      </w:r>
    </w:p>
  </w:footnote>
  <w:footnote w:id="0">
    <w:p w:rsidR="00AF68EF" w:rsidRPr="008566D0" w:rsidRDefault="00AF68EF" w:rsidP="00A8496F">
      <w:pPr>
        <w:pStyle w:val="Notedebasdepage"/>
      </w:pPr>
      <w:r w:rsidRPr="008566D0">
        <w:rPr>
          <w:rStyle w:val="Marquenotebasdepage"/>
        </w:rPr>
        <w:footnoteRef/>
      </w:r>
      <w:r w:rsidRPr="008566D0">
        <w:t xml:space="preserve"> L'Unité Mixte de Recherche 1273 </w:t>
      </w:r>
      <w:proofErr w:type="spellStart"/>
      <w:r w:rsidRPr="008566D0">
        <w:t>Métafort</w:t>
      </w:r>
      <w:proofErr w:type="spellEnd"/>
      <w:r w:rsidRPr="008566D0">
        <w:t xml:space="preserve"> (Mutations des activités, des espaces et des formes d'organisation dans les territoires ruraux) regroupe des chercheurs et des enseignants-chercheurs en sciences agronomiques et en sciences sociales dont les travaux visent à comprendre et accompagner les transformations des territoires ruraux et périurbains. Elle regroupe trois équipes et est portée par</w:t>
      </w:r>
      <w:r w:rsidRPr="008566D0">
        <w:rPr>
          <w:bCs/>
        </w:rPr>
        <w:t xml:space="preserve"> </w:t>
      </w:r>
      <w:proofErr w:type="spellStart"/>
      <w:r w:rsidRPr="008566D0">
        <w:rPr>
          <w:bCs/>
        </w:rPr>
        <w:t>AgroParisTech</w:t>
      </w:r>
      <w:proofErr w:type="spellEnd"/>
      <w:r w:rsidRPr="008566D0">
        <w:rPr>
          <w:bCs/>
        </w:rPr>
        <w:t xml:space="preserve">, l’Inra, l’Irstea et </w:t>
      </w:r>
      <w:proofErr w:type="spellStart"/>
      <w:r w:rsidRPr="008566D0">
        <w:rPr>
          <w:bCs/>
        </w:rPr>
        <w:t>VetAgro</w:t>
      </w:r>
      <w:proofErr w:type="spellEnd"/>
      <w:r w:rsidRPr="008566D0">
        <w:rPr>
          <w:bCs/>
        </w:rPr>
        <w:t xml:space="preserve"> Sup.</w:t>
      </w:r>
    </w:p>
  </w:footnote>
  <w:footnote w:id="1">
    <w:p w:rsidR="00AF68EF" w:rsidRDefault="00AF68EF">
      <w:pPr>
        <w:pStyle w:val="Notedebasdepage"/>
      </w:pPr>
      <w:r>
        <w:rPr>
          <w:rStyle w:val="Marquenotebasdepage"/>
        </w:rPr>
        <w:footnoteRef/>
      </w:r>
      <w:r>
        <w:t xml:space="preserve"> Le plus emblématique d’entre eux étant le Vorarlberg, en Autriche, destination privilégiée de nombreux voyages d’études </w:t>
      </w:r>
      <w:proofErr w:type="gramStart"/>
      <w:r>
        <w:t>organisés</w:t>
      </w:r>
      <w:proofErr w:type="gramEnd"/>
      <w:r>
        <w:t xml:space="preserve"> pour les élus et les professionnels de la conception architecturale.</w:t>
      </w:r>
    </w:p>
  </w:footnote>
  <w:footnote w:id="2">
    <w:p w:rsidR="00AF68EF" w:rsidRDefault="00AF68EF">
      <w:pPr>
        <w:pStyle w:val="Notedebasdepage"/>
      </w:pPr>
      <w:r>
        <w:rPr>
          <w:rStyle w:val="Marquenotebasdepage"/>
        </w:rPr>
        <w:footnoteRef/>
      </w:r>
      <w:r>
        <w:t xml:space="preserve"> En témoignent par exemple les travaux pilotés par la 27</w:t>
      </w:r>
      <w:r w:rsidRPr="00124A48">
        <w:rPr>
          <w:vertAlign w:val="superscript"/>
        </w:rPr>
        <w:t>e</w:t>
      </w:r>
      <w:r>
        <w:t xml:space="preserve"> Région, et récemment présentés dans l’ouvrage </w:t>
      </w:r>
      <w:r w:rsidRPr="00124A48">
        <w:rPr>
          <w:i/>
        </w:rPr>
        <w:t>Design des politiques publiques</w:t>
      </w:r>
      <w:r>
        <w:t>, Paris, La Documentation française, 2010.</w:t>
      </w:r>
    </w:p>
  </w:footnote>
  <w:footnote w:id="3">
    <w:p w:rsidR="00AF68EF" w:rsidRDefault="00AF68EF">
      <w:pPr>
        <w:pStyle w:val="Notedebasdepage"/>
      </w:pPr>
      <w:r>
        <w:rPr>
          <w:rStyle w:val="Marquenotebasdepage"/>
        </w:rPr>
        <w:footnoteRef/>
      </w:r>
      <w:r>
        <w:t xml:space="preserve"> Nous pensons par exemple à l’émergence des Parcs naturels urbains, dont les systèmes de gouvernance transposent des pratiques issues des expériences des Parcs naturels régionaux.</w:t>
      </w:r>
    </w:p>
  </w:footnote>
  <w:footnote w:id="4">
    <w:p w:rsidR="00AF68EF" w:rsidRPr="008566D0" w:rsidRDefault="00AF68EF" w:rsidP="00627837">
      <w:pPr>
        <w:pStyle w:val="Notedebasdepage"/>
      </w:pPr>
      <w:r w:rsidRPr="008566D0">
        <w:rPr>
          <w:rStyle w:val="Marquenotebasdepage"/>
          <w:rFonts w:cs="Times New Roman"/>
          <w:szCs w:val="20"/>
        </w:rPr>
        <w:footnoteRef/>
      </w:r>
      <w:r w:rsidRPr="008566D0">
        <w:t xml:space="preserve"> </w:t>
      </w:r>
      <w:r>
        <w:t xml:space="preserve">Une première approche de cette problématique a été proposée dans le cadre des travaux du réseau ERPS. Voir Alexis Pernet, Nicolas Taillandier, Romain Thévenet, Hervé </w:t>
      </w:r>
      <w:proofErr w:type="spellStart"/>
      <w:r>
        <w:t>Davodeau</w:t>
      </w:r>
      <w:proofErr w:type="spellEnd"/>
      <w:r>
        <w:t xml:space="preserve">, « Accompagner le projet spatial : nouvelles ressources pour l’ingénierie territoriale », </w:t>
      </w:r>
      <w:r w:rsidRPr="001366C4">
        <w:rPr>
          <w:i/>
        </w:rPr>
        <w:t>in</w:t>
      </w:r>
      <w:r w:rsidRPr="008566D0">
        <w:t xml:space="preserve"> Xavier Guillot (</w:t>
      </w:r>
      <w:proofErr w:type="spellStart"/>
      <w:r w:rsidRPr="008566D0">
        <w:t>dir</w:t>
      </w:r>
      <w:proofErr w:type="spellEnd"/>
      <w:r w:rsidRPr="008566D0">
        <w:t xml:space="preserve">), </w:t>
      </w:r>
      <w:r w:rsidRPr="008566D0">
        <w:rPr>
          <w:i/>
          <w:iCs/>
        </w:rPr>
        <w:t xml:space="preserve">Espace rural &amp; projet architectural. Volume 3, op. </w:t>
      </w:r>
      <w:proofErr w:type="spellStart"/>
      <w:proofErr w:type="gramStart"/>
      <w:r w:rsidRPr="008566D0">
        <w:rPr>
          <w:i/>
          <w:iCs/>
        </w:rPr>
        <w:t>cit</w:t>
      </w:r>
      <w:proofErr w:type="spellEnd"/>
      <w:proofErr w:type="gramEnd"/>
      <w:r w:rsidRPr="008566D0">
        <w:rPr>
          <w:i/>
          <w:iCs/>
        </w:rPr>
        <w:t>.</w:t>
      </w:r>
    </w:p>
  </w:footnote>
  <w:footnote w:id="5">
    <w:p w:rsidR="00AF68EF" w:rsidRPr="008566D0" w:rsidRDefault="00AF68EF" w:rsidP="00A8496F">
      <w:pPr>
        <w:pStyle w:val="Notedebasdepage"/>
      </w:pPr>
      <w:r w:rsidRPr="008566D0">
        <w:rPr>
          <w:rStyle w:val="Marquenotebasdepage"/>
        </w:rPr>
        <w:footnoteRef/>
      </w:r>
      <w:r w:rsidRPr="008566D0">
        <w:t xml:space="preserve"> Selon la formule proposée par Martin </w:t>
      </w:r>
      <w:proofErr w:type="spellStart"/>
      <w:r w:rsidRPr="008566D0">
        <w:t>Vanier</w:t>
      </w:r>
      <w:proofErr w:type="spellEnd"/>
      <w:r w:rsidRPr="008566D0">
        <w:t>, in Xavier Guillot (</w:t>
      </w:r>
      <w:proofErr w:type="spellStart"/>
      <w:r w:rsidRPr="008566D0">
        <w:t>dir</w:t>
      </w:r>
      <w:proofErr w:type="spellEnd"/>
      <w:r w:rsidRPr="008566D0">
        <w:t xml:space="preserve">), </w:t>
      </w:r>
      <w:r w:rsidRPr="008566D0">
        <w:rPr>
          <w:i/>
          <w:iCs/>
        </w:rPr>
        <w:t xml:space="preserve">Espace rural &amp; projet architectural. Volume 3, op. </w:t>
      </w:r>
      <w:proofErr w:type="spellStart"/>
      <w:proofErr w:type="gramStart"/>
      <w:r w:rsidRPr="008566D0">
        <w:rPr>
          <w:i/>
          <w:iCs/>
        </w:rPr>
        <w:t>cit</w:t>
      </w:r>
      <w:proofErr w:type="spellEnd"/>
      <w:proofErr w:type="gramEnd"/>
      <w:r w:rsidRPr="008566D0">
        <w:rPr>
          <w:i/>
          <w:iCs/>
        </w:rPr>
        <w:t>.</w:t>
      </w:r>
    </w:p>
  </w:footnote>
  <w:footnote w:id="6">
    <w:p w:rsidR="00AF68EF" w:rsidRPr="008566D0" w:rsidRDefault="00AF68EF" w:rsidP="00A8496F">
      <w:pPr>
        <w:jc w:val="both"/>
        <w:rPr>
          <w:rFonts w:ascii="Times New Roman" w:hAnsi="Times New Roman" w:cs="Times New Roman"/>
          <w:sz w:val="20"/>
          <w:szCs w:val="20"/>
        </w:rPr>
      </w:pPr>
      <w:r w:rsidRPr="008566D0">
        <w:rPr>
          <w:rStyle w:val="Marquenotebasdepage"/>
          <w:rFonts w:ascii="Times New Roman" w:hAnsi="Times New Roman" w:cs="Times New Roman"/>
          <w:sz w:val="20"/>
          <w:szCs w:val="20"/>
        </w:rPr>
        <w:footnoteRef/>
      </w:r>
      <w:r w:rsidRPr="008566D0">
        <w:rPr>
          <w:rFonts w:ascii="Times New Roman" w:hAnsi="Times New Roman" w:cs="Times New Roman"/>
          <w:sz w:val="20"/>
          <w:szCs w:val="20"/>
        </w:rPr>
        <w:t xml:space="preserve"> Viviane Claude, </w:t>
      </w:r>
      <w:r w:rsidRPr="008566D0">
        <w:rPr>
          <w:rFonts w:ascii="Times New Roman" w:hAnsi="Times New Roman" w:cs="Times New Roman"/>
          <w:i/>
          <w:sz w:val="20"/>
          <w:szCs w:val="20"/>
        </w:rPr>
        <w:t>Faire la ville, les métiers de l’urbanisme au XX</w:t>
      </w:r>
      <w:r w:rsidRPr="008566D0">
        <w:rPr>
          <w:rFonts w:ascii="Times New Roman" w:hAnsi="Times New Roman" w:cs="Times New Roman"/>
          <w:i/>
          <w:sz w:val="20"/>
          <w:szCs w:val="20"/>
          <w:vertAlign w:val="superscript"/>
        </w:rPr>
        <w:t>e</w:t>
      </w:r>
      <w:r w:rsidRPr="008566D0">
        <w:rPr>
          <w:rFonts w:ascii="Times New Roman" w:hAnsi="Times New Roman" w:cs="Times New Roman"/>
          <w:i/>
          <w:sz w:val="20"/>
          <w:szCs w:val="20"/>
        </w:rPr>
        <w:t xml:space="preserve"> siècle</w:t>
      </w:r>
      <w:r w:rsidRPr="008566D0">
        <w:rPr>
          <w:rFonts w:ascii="Times New Roman" w:hAnsi="Times New Roman" w:cs="Times New Roman"/>
          <w:sz w:val="20"/>
          <w:szCs w:val="20"/>
        </w:rPr>
        <w:t>, Marseille, éditions Parenthèses, 2006.</w:t>
      </w:r>
    </w:p>
  </w:footnote>
  <w:footnote w:id="7">
    <w:p w:rsidR="00AF68EF" w:rsidRPr="008566D0" w:rsidRDefault="00AF68EF" w:rsidP="00A8496F">
      <w:pPr>
        <w:jc w:val="both"/>
        <w:rPr>
          <w:rFonts w:ascii="Times New Roman" w:hAnsi="Times New Roman" w:cs="Times New Roman"/>
          <w:sz w:val="20"/>
          <w:szCs w:val="20"/>
        </w:rPr>
      </w:pPr>
      <w:r w:rsidRPr="008566D0">
        <w:rPr>
          <w:rStyle w:val="Marquenotebasdepage"/>
          <w:rFonts w:ascii="Times New Roman" w:hAnsi="Times New Roman" w:cs="Times New Roman"/>
          <w:sz w:val="20"/>
          <w:szCs w:val="20"/>
        </w:rPr>
        <w:footnoteRef/>
      </w:r>
      <w:r w:rsidRPr="008566D0">
        <w:rPr>
          <w:rFonts w:ascii="Times New Roman" w:hAnsi="Times New Roman" w:cs="Times New Roman"/>
          <w:sz w:val="20"/>
          <w:szCs w:val="20"/>
        </w:rPr>
        <w:t xml:space="preserve"> </w:t>
      </w:r>
      <w:r>
        <w:rPr>
          <w:rFonts w:ascii="Times New Roman" w:hAnsi="Times New Roman" w:cs="Times New Roman"/>
          <w:sz w:val="20"/>
          <w:szCs w:val="20"/>
        </w:rPr>
        <w:t xml:space="preserve">Sylvie </w:t>
      </w:r>
      <w:r w:rsidRPr="008566D0">
        <w:rPr>
          <w:rFonts w:ascii="Times New Roman" w:hAnsi="Times New Roman" w:cs="Times New Roman"/>
          <w:sz w:val="20"/>
          <w:szCs w:val="20"/>
        </w:rPr>
        <w:t>Lardon</w:t>
      </w:r>
      <w:r>
        <w:rPr>
          <w:rFonts w:ascii="Times New Roman" w:hAnsi="Times New Roman" w:cs="Times New Roman"/>
          <w:sz w:val="20"/>
          <w:szCs w:val="20"/>
        </w:rPr>
        <w:t>, « </w:t>
      </w:r>
      <w:r w:rsidRPr="008566D0">
        <w:rPr>
          <w:rFonts w:ascii="Times New Roman" w:hAnsi="Times New Roman" w:cs="Times New Roman"/>
          <w:sz w:val="20"/>
          <w:szCs w:val="20"/>
        </w:rPr>
        <w:t>Chaîne d’ingénierie territoriale : diversité des acteurs dans la conduite d’un projet de territoire</w:t>
      </w:r>
      <w:r>
        <w:rPr>
          <w:rFonts w:ascii="Times New Roman" w:hAnsi="Times New Roman" w:cs="Times New Roman"/>
          <w:sz w:val="20"/>
          <w:szCs w:val="20"/>
        </w:rPr>
        <w:t> », in</w:t>
      </w:r>
      <w:r w:rsidRPr="008566D0">
        <w:rPr>
          <w:rFonts w:ascii="Times New Roman" w:hAnsi="Times New Roman" w:cs="Times New Roman"/>
          <w:sz w:val="20"/>
          <w:szCs w:val="20"/>
        </w:rPr>
        <w:t xml:space="preserve"> </w:t>
      </w:r>
      <w:r>
        <w:rPr>
          <w:rFonts w:ascii="Times New Roman" w:hAnsi="Times New Roman" w:cs="Times New Roman"/>
          <w:sz w:val="20"/>
          <w:szCs w:val="20"/>
        </w:rPr>
        <w:t xml:space="preserve">L. Dayan, A </w:t>
      </w:r>
      <w:proofErr w:type="spellStart"/>
      <w:r>
        <w:rPr>
          <w:rFonts w:ascii="Times New Roman" w:hAnsi="Times New Roman" w:cs="Times New Roman"/>
          <w:sz w:val="20"/>
          <w:szCs w:val="20"/>
        </w:rPr>
        <w:t>Joyal</w:t>
      </w:r>
      <w:proofErr w:type="spellEnd"/>
      <w:r>
        <w:rPr>
          <w:rFonts w:ascii="Times New Roman" w:hAnsi="Times New Roman" w:cs="Times New Roman"/>
          <w:sz w:val="20"/>
          <w:szCs w:val="20"/>
        </w:rPr>
        <w:t xml:space="preserve">, S. </w:t>
      </w:r>
      <w:proofErr w:type="spellStart"/>
      <w:r>
        <w:rPr>
          <w:rFonts w:ascii="Times New Roman" w:hAnsi="Times New Roman" w:cs="Times New Roman"/>
          <w:sz w:val="20"/>
          <w:szCs w:val="20"/>
        </w:rPr>
        <w:t>Lardin</w:t>
      </w:r>
      <w:proofErr w:type="spellEnd"/>
      <w:r>
        <w:rPr>
          <w:rFonts w:ascii="Times New Roman" w:hAnsi="Times New Roman" w:cs="Times New Roman"/>
          <w:sz w:val="20"/>
          <w:szCs w:val="20"/>
        </w:rPr>
        <w:t xml:space="preserve">, </w:t>
      </w:r>
      <w:r w:rsidRPr="008566D0">
        <w:rPr>
          <w:rFonts w:ascii="Times New Roman" w:hAnsi="Times New Roman" w:cs="Times New Roman"/>
          <w:sz w:val="20"/>
          <w:szCs w:val="20"/>
        </w:rPr>
        <w:t>(</w:t>
      </w:r>
      <w:proofErr w:type="spellStart"/>
      <w:r w:rsidRPr="008566D0">
        <w:rPr>
          <w:rFonts w:ascii="Times New Roman" w:hAnsi="Times New Roman" w:cs="Times New Roman"/>
          <w:sz w:val="20"/>
          <w:szCs w:val="20"/>
        </w:rPr>
        <w:t>eds</w:t>
      </w:r>
      <w:proofErr w:type="spellEnd"/>
      <w:r w:rsidRPr="008566D0">
        <w:rPr>
          <w:rFonts w:ascii="Times New Roman" w:hAnsi="Times New Roman" w:cs="Times New Roman"/>
          <w:sz w:val="20"/>
          <w:szCs w:val="20"/>
        </w:rPr>
        <w:t xml:space="preserve">.), </w:t>
      </w:r>
      <w:r w:rsidRPr="008566D0">
        <w:rPr>
          <w:rFonts w:ascii="Times New Roman" w:hAnsi="Times New Roman" w:cs="Times New Roman"/>
          <w:i/>
          <w:iCs/>
          <w:sz w:val="20"/>
          <w:szCs w:val="20"/>
        </w:rPr>
        <w:t>L’ingénierie de territoire à l’épreuve du développement durable</w:t>
      </w:r>
      <w:r w:rsidRPr="00677652">
        <w:rPr>
          <w:rFonts w:ascii="Times New Roman" w:hAnsi="Times New Roman" w:cs="Times New Roman"/>
          <w:iCs/>
          <w:sz w:val="20"/>
          <w:szCs w:val="20"/>
        </w:rPr>
        <w:t>,</w:t>
      </w:r>
      <w:r w:rsidRPr="008566D0">
        <w:rPr>
          <w:rFonts w:ascii="Times New Roman" w:hAnsi="Times New Roman" w:cs="Times New Roman"/>
          <w:sz w:val="20"/>
          <w:szCs w:val="20"/>
        </w:rPr>
        <w:t xml:space="preserve"> </w:t>
      </w:r>
      <w:r>
        <w:rPr>
          <w:rFonts w:ascii="Times New Roman" w:hAnsi="Times New Roman" w:cs="Times New Roman"/>
          <w:sz w:val="20"/>
          <w:szCs w:val="20"/>
        </w:rPr>
        <w:t xml:space="preserve">Paris, </w:t>
      </w:r>
      <w:r w:rsidRPr="008566D0">
        <w:rPr>
          <w:rFonts w:ascii="Times New Roman" w:hAnsi="Times New Roman" w:cs="Times New Roman"/>
          <w:sz w:val="20"/>
          <w:szCs w:val="20"/>
        </w:rPr>
        <w:t xml:space="preserve">L’Harmattan, </w:t>
      </w:r>
      <w:r>
        <w:rPr>
          <w:rFonts w:ascii="Times New Roman" w:hAnsi="Times New Roman" w:cs="Times New Roman"/>
          <w:sz w:val="20"/>
          <w:szCs w:val="20"/>
        </w:rPr>
        <w:t>2011</w:t>
      </w:r>
      <w:r w:rsidRPr="008566D0">
        <w:rPr>
          <w:rFonts w:ascii="Times New Roman" w:hAnsi="Times New Roman" w:cs="Times New Roman"/>
          <w:sz w:val="20"/>
          <w:szCs w:val="20"/>
        </w:rPr>
        <w:t xml:space="preserve">. </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revisionView w:markup="0"/>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8496F"/>
    <w:rsid w:val="0000499D"/>
    <w:rsid w:val="000256B9"/>
    <w:rsid w:val="00053369"/>
    <w:rsid w:val="00066B60"/>
    <w:rsid w:val="000D6DC5"/>
    <w:rsid w:val="0010722B"/>
    <w:rsid w:val="00124A48"/>
    <w:rsid w:val="001275C1"/>
    <w:rsid w:val="001366C4"/>
    <w:rsid w:val="001C5BF0"/>
    <w:rsid w:val="001D1070"/>
    <w:rsid w:val="00204C88"/>
    <w:rsid w:val="002174F4"/>
    <w:rsid w:val="00296AE2"/>
    <w:rsid w:val="002C05C7"/>
    <w:rsid w:val="002F184C"/>
    <w:rsid w:val="003F1B62"/>
    <w:rsid w:val="00495B33"/>
    <w:rsid w:val="004A2B3B"/>
    <w:rsid w:val="00551B87"/>
    <w:rsid w:val="005D5623"/>
    <w:rsid w:val="005F5B1F"/>
    <w:rsid w:val="00627837"/>
    <w:rsid w:val="00677652"/>
    <w:rsid w:val="00713D97"/>
    <w:rsid w:val="00766C04"/>
    <w:rsid w:val="008566D0"/>
    <w:rsid w:val="0087593B"/>
    <w:rsid w:val="00883236"/>
    <w:rsid w:val="008A0338"/>
    <w:rsid w:val="00904873"/>
    <w:rsid w:val="00940ECB"/>
    <w:rsid w:val="0094580A"/>
    <w:rsid w:val="00A16762"/>
    <w:rsid w:val="00A5422F"/>
    <w:rsid w:val="00A8496F"/>
    <w:rsid w:val="00A876ED"/>
    <w:rsid w:val="00AF68EF"/>
    <w:rsid w:val="00B65EB7"/>
    <w:rsid w:val="00C40CE5"/>
    <w:rsid w:val="00C80D6D"/>
    <w:rsid w:val="00CC3EC3"/>
    <w:rsid w:val="00D03629"/>
    <w:rsid w:val="00D51644"/>
    <w:rsid w:val="00D621A0"/>
    <w:rsid w:val="00DD124B"/>
    <w:rsid w:val="00DE5088"/>
    <w:rsid w:val="00E30D87"/>
    <w:rsid w:val="00E56D1F"/>
    <w:rsid w:val="00EC2653"/>
    <w:rsid w:val="00F0404C"/>
    <w:rsid w:val="00F15D2A"/>
    <w:rsid w:val="00F34AFB"/>
    <w:rsid w:val="00F569CE"/>
    <w:rsid w:val="00FE4BA2"/>
    <w:rsid w:val="00FF45F4"/>
  </w:rsids>
  <m:mathPr>
    <m:mathFont m:val="Century Schoolbook"/>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fr-FR" w:eastAsia="en-US" w:bidi="ar-SA"/>
      </w:rPr>
    </w:rPrDefault>
    <w:pPrDefault/>
  </w:docDefaults>
  <w:latentStyles w:defLockedState="0" w:defUIPriority="0" w:defSemiHidden="0" w:defUnhideWhenUsed="0" w:defQFormat="0" w:count="276">
    <w:lsdException w:name="footnote text" w:uiPriority="99"/>
    <w:lsdException w:name="footnote reference" w:uiPriority="99"/>
  </w:latentStyles>
  <w:style w:type="paragraph" w:default="1" w:styleId="Normal">
    <w:name w:val="Normal"/>
    <w:qFormat/>
    <w:rsid w:val="00A8496F"/>
  </w:style>
  <w:style w:type="paragraph" w:styleId="Titre5">
    <w:name w:val="heading 5"/>
    <w:basedOn w:val="Normal"/>
    <w:link w:val="Titre5Car"/>
    <w:uiPriority w:val="9"/>
    <w:qFormat/>
    <w:rsid w:val="00A8496F"/>
    <w:pPr>
      <w:spacing w:before="100" w:beforeAutospacing="1" w:after="100" w:afterAutospacing="1"/>
      <w:outlineLvl w:val="4"/>
    </w:pPr>
    <w:rPr>
      <w:rFonts w:ascii="Times New Roman" w:eastAsia="Times New Roman" w:hAnsi="Times New Roman" w:cs="Times New Roman"/>
      <w:b/>
      <w:bCs/>
      <w:sz w:val="20"/>
      <w:szCs w:val="20"/>
      <w:lang w:eastAsia="fr-FR"/>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character" w:customStyle="1" w:styleId="Titre5Car">
    <w:name w:val="Titre 5 Car"/>
    <w:basedOn w:val="Policepardfaut"/>
    <w:link w:val="Titre5"/>
    <w:uiPriority w:val="9"/>
    <w:rsid w:val="00A8496F"/>
    <w:rPr>
      <w:rFonts w:ascii="Times New Roman" w:eastAsia="Times New Roman" w:hAnsi="Times New Roman" w:cs="Times New Roman"/>
      <w:b/>
      <w:bCs/>
      <w:lang w:eastAsia="fr-FR"/>
    </w:rPr>
  </w:style>
  <w:style w:type="paragraph" w:styleId="Notedebasdepage">
    <w:name w:val="footnote text"/>
    <w:basedOn w:val="Normal"/>
    <w:link w:val="NotedebasdepageCar"/>
    <w:uiPriority w:val="99"/>
    <w:unhideWhenUsed/>
    <w:rsid w:val="00A8496F"/>
    <w:pPr>
      <w:jc w:val="both"/>
    </w:pPr>
    <w:rPr>
      <w:rFonts w:ascii="Times New Roman" w:hAnsi="Times New Roman"/>
      <w:sz w:val="20"/>
    </w:rPr>
  </w:style>
  <w:style w:type="character" w:customStyle="1" w:styleId="NotedebasdepageCar">
    <w:name w:val="Note de bas de page Car"/>
    <w:basedOn w:val="Policepardfaut"/>
    <w:link w:val="Notedebasdepage"/>
    <w:uiPriority w:val="99"/>
    <w:rsid w:val="00A8496F"/>
    <w:rPr>
      <w:rFonts w:ascii="Times New Roman" w:hAnsi="Times New Roman"/>
      <w:szCs w:val="24"/>
    </w:rPr>
  </w:style>
  <w:style w:type="character" w:styleId="Marquenotebasdepage">
    <w:name w:val="footnote reference"/>
    <w:basedOn w:val="Policepardfaut"/>
    <w:uiPriority w:val="99"/>
    <w:semiHidden/>
    <w:unhideWhenUsed/>
    <w:rsid w:val="00A8496F"/>
    <w:rPr>
      <w:vertAlign w:val="superscript"/>
    </w:rPr>
  </w:style>
  <w:style w:type="paragraph" w:styleId="NormalWeb">
    <w:name w:val="Normal (Web)"/>
    <w:basedOn w:val="Normal"/>
    <w:uiPriority w:val="99"/>
    <w:unhideWhenUsed/>
    <w:rsid w:val="00A8496F"/>
    <w:pPr>
      <w:spacing w:before="100" w:beforeAutospacing="1" w:after="100" w:afterAutospacing="1"/>
    </w:pPr>
    <w:rPr>
      <w:rFonts w:ascii="Times New Roman" w:eastAsia="Times New Roman" w:hAnsi="Times New Roman" w:cs="Times New Roman"/>
      <w:lang w:eastAsia="fr-FR"/>
    </w:rPr>
  </w:style>
  <w:style w:type="character" w:styleId="lev">
    <w:name w:val="Strong"/>
    <w:basedOn w:val="Policepardfaut"/>
    <w:uiPriority w:val="22"/>
    <w:qFormat/>
    <w:rsid w:val="00A8496F"/>
    <w:rPr>
      <w:b/>
      <w:bCs/>
    </w:rPr>
  </w:style>
  <w:style w:type="paragraph" w:styleId="Textedebulles">
    <w:name w:val="Balloon Text"/>
    <w:basedOn w:val="Normal"/>
    <w:link w:val="TextedebullesCar"/>
    <w:uiPriority w:val="99"/>
    <w:semiHidden/>
    <w:unhideWhenUsed/>
    <w:rsid w:val="00A8496F"/>
    <w:rPr>
      <w:rFonts w:ascii="Lucida Grande" w:hAnsi="Lucida Grande"/>
      <w:sz w:val="18"/>
      <w:szCs w:val="18"/>
    </w:rPr>
  </w:style>
  <w:style w:type="character" w:customStyle="1" w:styleId="TextedebullesCar">
    <w:name w:val="Texte de bulles Car"/>
    <w:basedOn w:val="Policepardfaut"/>
    <w:link w:val="Textedebulles"/>
    <w:uiPriority w:val="99"/>
    <w:semiHidden/>
    <w:rsid w:val="00A8496F"/>
    <w:rPr>
      <w:rFonts w:ascii="Lucida Grande" w:hAnsi="Lucida Grande"/>
      <w:sz w:val="18"/>
      <w:szCs w:val="18"/>
    </w:rPr>
  </w:style>
  <w:style w:type="character" w:styleId="Lienhypertexte">
    <w:name w:val="Hyperlink"/>
    <w:basedOn w:val="Policepardfaut"/>
    <w:uiPriority w:val="99"/>
    <w:unhideWhenUsed/>
    <w:rsid w:val="00296AE2"/>
    <w:rPr>
      <w:color w:val="0000FF"/>
      <w:u w:val="single"/>
    </w:rPr>
  </w:style>
  <w:style w:type="character" w:styleId="Lienhypertextesuivi">
    <w:name w:val="FollowedHyperlink"/>
    <w:basedOn w:val="Policepardfaut"/>
    <w:uiPriority w:val="99"/>
    <w:semiHidden/>
    <w:unhideWhenUsed/>
    <w:rsid w:val="00A1676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printerSettings" Target="printerSettings/printerSettings1.bin"/><Relationship Id="rId4" Type="http://schemas.openxmlformats.org/officeDocument/2006/relationships/footnotes" Target="footnotes.xml"/><Relationship Id="rId10" Type="http://schemas.openxmlformats.org/officeDocument/2006/relationships/theme" Target="theme/theme1.xml"/><Relationship Id="rId5" Type="http://schemas.openxmlformats.org/officeDocument/2006/relationships/hyperlink" Target="http://www.rendezvous-carnetdevoyage.com/" TargetMode="External"/><Relationship Id="rId7" Type="http://schemas.openxmlformats.org/officeDocument/2006/relationships/hyperlink" Target="http://espacerural.archi.fr/" TargetMode="Externa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fontTable" Target="fontTable.xml"/><Relationship Id="rId3" Type="http://schemas.openxmlformats.org/officeDocument/2006/relationships/webSettings" Target="webSettings.xml"/><Relationship Id="rId6" Type="http://schemas.openxmlformats.org/officeDocument/2006/relationships/hyperlink" Target="mailto:erps@clermont-fd.archi.fr"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248</TotalTime>
  <Pages>6</Pages>
  <Words>2666</Words>
  <Characters>15200</Characters>
  <Application>Microsoft Macintosh Word</Application>
  <DocSecurity>0</DocSecurity>
  <Lines>126</Lines>
  <Paragraphs>30</Paragraphs>
  <ScaleCrop>false</ScaleCrop>
  <Company>FDML</Company>
  <LinksUpToDate>false</LinksUpToDate>
  <CharactersWithSpaces>18666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Pernet Alexis</dc:creator>
  <cp:keywords/>
  <cp:lastModifiedBy>Pernet Alexis</cp:lastModifiedBy>
  <cp:revision>23</cp:revision>
  <dcterms:created xsi:type="dcterms:W3CDTF">2013-04-01T07:50:00Z</dcterms:created>
  <dcterms:modified xsi:type="dcterms:W3CDTF">2013-04-15T08:07:00Z</dcterms:modified>
</cp:coreProperties>
</file>